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28F2F7" w14:textId="77777777" w:rsidR="00C713AD" w:rsidRPr="00FD3529" w:rsidRDefault="00C713AD" w:rsidP="00C713AD">
      <w:pPr>
        <w:pStyle w:val="Revision"/>
      </w:pPr>
      <w:r>
        <w:rPr>
          <w:noProof/>
          <w:lang w:val="en-SG" w:eastAsia="en-SG"/>
        </w:rPr>
        <w:drawing>
          <wp:inline distT="0" distB="0" distL="0" distR="0" wp14:anchorId="4D93458E" wp14:editId="25E03C8B">
            <wp:extent cx="1714500" cy="666750"/>
            <wp:effectExtent l="0" t="0" r="0" b="0"/>
            <wp:docPr id="1" name="Picture 1" descr="ftdi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di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0" cy="666750"/>
                    </a:xfrm>
                    <a:prstGeom prst="rect">
                      <a:avLst/>
                    </a:prstGeom>
                    <a:noFill/>
                    <a:ln>
                      <a:noFill/>
                    </a:ln>
                  </pic:spPr>
                </pic:pic>
              </a:graphicData>
            </a:graphic>
          </wp:inline>
        </w:drawing>
      </w:r>
    </w:p>
    <w:p w14:paraId="1EFDCE8A" w14:textId="77777777" w:rsidR="00C713AD" w:rsidRDefault="00C713AD" w:rsidP="00C713AD">
      <w:pPr>
        <w:jc w:val="left"/>
      </w:pPr>
    </w:p>
    <w:p w14:paraId="09E951B0" w14:textId="77777777" w:rsidR="00C713AD" w:rsidRDefault="00C713AD" w:rsidP="00C713AD">
      <w:pPr>
        <w:jc w:val="left"/>
      </w:pPr>
    </w:p>
    <w:p w14:paraId="56EF8056" w14:textId="77777777" w:rsidR="00C713AD" w:rsidRDefault="00C713AD" w:rsidP="00C713AD">
      <w:pPr>
        <w:jc w:val="left"/>
      </w:pPr>
    </w:p>
    <w:p w14:paraId="3D1B544F" w14:textId="77777777" w:rsidR="00C713AD" w:rsidRPr="009A498C" w:rsidRDefault="00C713AD" w:rsidP="00C713AD">
      <w:pPr>
        <w:pStyle w:val="FrontPage"/>
        <w:rPr>
          <w:rFonts w:ascii="Verdana" w:hAnsi="Verdana"/>
        </w:rPr>
      </w:pPr>
      <w:r w:rsidRPr="009A498C">
        <w:rPr>
          <w:rFonts w:ascii="Verdana" w:hAnsi="Verdana"/>
        </w:rPr>
        <w:fldChar w:fldCharType="begin"/>
      </w:r>
      <w:r w:rsidRPr="009A498C">
        <w:rPr>
          <w:rFonts w:ascii="Verdana" w:hAnsi="Verdana"/>
        </w:rPr>
        <w:instrText xml:space="preserve"> DOCPROPERTY  Category  \* MERGEFORMAT </w:instrText>
      </w:r>
      <w:r w:rsidRPr="009A498C">
        <w:rPr>
          <w:rFonts w:ascii="Verdana" w:hAnsi="Verdana"/>
        </w:rPr>
        <w:fldChar w:fldCharType="separate"/>
      </w:r>
      <w:r w:rsidRPr="009A498C">
        <w:rPr>
          <w:rFonts w:ascii="Verdana" w:hAnsi="Verdana"/>
        </w:rPr>
        <w:t>Application Note</w:t>
      </w:r>
      <w:r w:rsidRPr="009A498C">
        <w:rPr>
          <w:rFonts w:ascii="Verdana" w:hAnsi="Verdana"/>
        </w:rPr>
        <w:fldChar w:fldCharType="end"/>
      </w:r>
    </w:p>
    <w:p w14:paraId="713F3D77" w14:textId="729D1635" w:rsidR="00C713AD" w:rsidRPr="000E0064" w:rsidRDefault="00AE6A4F" w:rsidP="00C713AD">
      <w:pPr>
        <w:pStyle w:val="FrontPage"/>
        <w:rPr>
          <w:rFonts w:ascii="Verdana" w:hAnsi="Verdana"/>
          <w:sz w:val="40"/>
        </w:rPr>
      </w:pPr>
      <w:r>
        <w:rPr>
          <w:rFonts w:ascii="Verdana" w:hAnsi="Verdana"/>
          <w:sz w:val="40"/>
        </w:rPr>
        <w:t>AN_434_</w:t>
      </w:r>
      <w:r w:rsidR="00C713AD">
        <w:rPr>
          <w:rFonts w:ascii="Verdana" w:hAnsi="Verdana"/>
          <w:sz w:val="40"/>
        </w:rPr>
        <w:t>FT602</w:t>
      </w:r>
      <w:r>
        <w:rPr>
          <w:rFonts w:ascii="Verdana" w:hAnsi="Verdana"/>
          <w:sz w:val="40"/>
        </w:rPr>
        <w:t>_</w:t>
      </w:r>
      <w:r w:rsidR="00C713AD">
        <w:rPr>
          <w:rFonts w:ascii="Verdana" w:hAnsi="Verdana"/>
          <w:sz w:val="40"/>
        </w:rPr>
        <w:t>I</w:t>
      </w:r>
      <w:r w:rsidR="00C713AD" w:rsidRPr="00E943FB">
        <w:rPr>
          <w:rFonts w:ascii="Verdana" w:hAnsi="Verdana"/>
          <w:sz w:val="40"/>
          <w:vertAlign w:val="superscript"/>
        </w:rPr>
        <w:t>2</w:t>
      </w:r>
      <w:r w:rsidR="00C713AD">
        <w:rPr>
          <w:rFonts w:ascii="Verdana" w:hAnsi="Verdana"/>
          <w:sz w:val="40"/>
        </w:rPr>
        <w:t>C</w:t>
      </w:r>
      <w:r>
        <w:rPr>
          <w:rFonts w:ascii="Verdana" w:hAnsi="Verdana"/>
          <w:sz w:val="40"/>
        </w:rPr>
        <w:t>_</w:t>
      </w:r>
      <w:r w:rsidR="007A2907">
        <w:rPr>
          <w:rFonts w:ascii="Verdana" w:hAnsi="Verdana"/>
          <w:sz w:val="40"/>
        </w:rPr>
        <w:t>User</w:t>
      </w:r>
      <w:r>
        <w:rPr>
          <w:rFonts w:ascii="Verdana" w:hAnsi="Verdana"/>
          <w:sz w:val="40"/>
        </w:rPr>
        <w:t>_</w:t>
      </w:r>
      <w:r w:rsidR="00C713AD">
        <w:rPr>
          <w:rFonts w:ascii="Verdana" w:hAnsi="Verdana"/>
          <w:sz w:val="40"/>
        </w:rPr>
        <w:t>Guide</w:t>
      </w:r>
    </w:p>
    <w:p w14:paraId="2225F3DF" w14:textId="5EB8FCF0" w:rsidR="00C713AD" w:rsidRPr="0041436F" w:rsidRDefault="00C713AD" w:rsidP="00C713AD">
      <w:pPr>
        <w:jc w:val="center"/>
        <w:rPr>
          <w:rStyle w:val="Strong"/>
          <w:rFonts w:ascii="Verdana" w:hAnsi="Verdana"/>
          <w:sz w:val="18"/>
          <w:szCs w:val="18"/>
        </w:rPr>
      </w:pPr>
      <w:r w:rsidRPr="0041436F">
        <w:rPr>
          <w:rStyle w:val="Strong"/>
          <w:rFonts w:ascii="Verdana" w:hAnsi="Verdana"/>
          <w:sz w:val="18"/>
          <w:szCs w:val="18"/>
        </w:rPr>
        <w:t xml:space="preserve">Version </w:t>
      </w:r>
      <w:r w:rsidR="003D44FE">
        <w:rPr>
          <w:rFonts w:ascii="Verdana" w:hAnsi="Verdana"/>
          <w:sz w:val="18"/>
          <w:szCs w:val="18"/>
        </w:rPr>
        <w:t>0.1</w:t>
      </w:r>
    </w:p>
    <w:p w14:paraId="25096C62" w14:textId="77777777" w:rsidR="00C713AD" w:rsidRPr="009A498C" w:rsidRDefault="00C713AD" w:rsidP="00C713AD">
      <w:pPr>
        <w:jc w:val="center"/>
        <w:rPr>
          <w:rStyle w:val="Strong"/>
          <w:rFonts w:ascii="Verdana" w:hAnsi="Verdana"/>
          <w:sz w:val="18"/>
          <w:szCs w:val="18"/>
        </w:rPr>
      </w:pPr>
    </w:p>
    <w:p w14:paraId="758FB22E" w14:textId="77777777" w:rsidR="00C713AD" w:rsidRPr="0041436F" w:rsidRDefault="00C713AD" w:rsidP="00C713AD">
      <w:pPr>
        <w:jc w:val="center"/>
        <w:rPr>
          <w:rStyle w:val="Strong"/>
          <w:rFonts w:ascii="Verdana" w:hAnsi="Verdana"/>
          <w:sz w:val="18"/>
          <w:szCs w:val="18"/>
        </w:rPr>
      </w:pPr>
      <w:r w:rsidRPr="008B2A2F">
        <w:rPr>
          <w:rStyle w:val="Strong"/>
          <w:rFonts w:ascii="Verdana" w:hAnsi="Verdana"/>
          <w:sz w:val="18"/>
          <w:szCs w:val="18"/>
        </w:rPr>
        <w:t xml:space="preserve">Issue Date:  </w:t>
      </w:r>
      <w:r w:rsidRPr="0041436F">
        <w:fldChar w:fldCharType="begin"/>
      </w:r>
      <w:r w:rsidRPr="0041436F">
        <w:rPr>
          <w:rFonts w:ascii="Verdana" w:hAnsi="Verdana"/>
          <w:sz w:val="18"/>
          <w:szCs w:val="18"/>
        </w:rPr>
        <w:instrText xml:space="preserve"> DOCPROPERTY  "Issue Date"  \* MERGEFORMAT </w:instrText>
      </w:r>
      <w:r w:rsidRPr="0041436F">
        <w:fldChar w:fldCharType="separate"/>
      </w:r>
      <w:r>
        <w:rPr>
          <w:rStyle w:val="Strong"/>
          <w:rFonts w:ascii="Verdana" w:hAnsi="Verdana"/>
          <w:sz w:val="18"/>
          <w:szCs w:val="18"/>
          <w:lang w:eastAsia="zh-TW"/>
        </w:rPr>
        <w:t>2017-11-2</w:t>
      </w:r>
      <w:r w:rsidRPr="0041436F">
        <w:rPr>
          <w:rStyle w:val="Strong"/>
          <w:rFonts w:ascii="Verdana" w:hAnsi="Verdana"/>
          <w:sz w:val="18"/>
          <w:szCs w:val="18"/>
          <w:lang w:eastAsia="zh-TW"/>
        </w:rPr>
        <w:fldChar w:fldCharType="end"/>
      </w:r>
      <w:r>
        <w:rPr>
          <w:rStyle w:val="Strong"/>
          <w:rFonts w:ascii="Verdana" w:hAnsi="Verdana"/>
          <w:sz w:val="18"/>
          <w:szCs w:val="18"/>
          <w:lang w:eastAsia="zh-TW"/>
        </w:rPr>
        <w:t>3</w:t>
      </w:r>
    </w:p>
    <w:p w14:paraId="24B392F6" w14:textId="77777777" w:rsidR="00C713AD" w:rsidRDefault="00C713AD" w:rsidP="00C713AD">
      <w:pPr>
        <w:jc w:val="left"/>
      </w:pPr>
    </w:p>
    <w:p w14:paraId="1819B1C6" w14:textId="77777777" w:rsidR="00C713AD" w:rsidRPr="006C6098" w:rsidRDefault="00C713AD" w:rsidP="00C713AD">
      <w:pPr>
        <w:pStyle w:val="ClearanceApproval"/>
        <w:rPr>
          <w:rFonts w:ascii="Verdana" w:hAnsi="Verdana"/>
        </w:rPr>
      </w:pPr>
    </w:p>
    <w:p w14:paraId="2CC5BA92" w14:textId="77777777" w:rsidR="00C713AD" w:rsidRDefault="00C713AD" w:rsidP="00C713AD">
      <w:pPr>
        <w:rPr>
          <w:rFonts w:cs="ONCOJB+Arial"/>
          <w:color w:val="000000"/>
          <w:szCs w:val="18"/>
        </w:rPr>
      </w:pPr>
      <w:r>
        <w:rPr>
          <w:noProof/>
          <w:lang w:val="en-SG" w:eastAsia="en-SG"/>
        </w:rPr>
        <mc:AlternateContent>
          <mc:Choice Requires="wps">
            <w:drawing>
              <wp:anchor distT="0" distB="0" distL="114300" distR="114300" simplePos="0" relativeHeight="251663360" behindDoc="0" locked="0" layoutInCell="1" allowOverlap="1" wp14:anchorId="267F5FD0" wp14:editId="7F8B74B1">
                <wp:simplePos x="0" y="0"/>
                <wp:positionH relativeFrom="column">
                  <wp:align>center</wp:align>
                </wp:positionH>
                <wp:positionV relativeFrom="paragraph">
                  <wp:posOffset>0</wp:posOffset>
                </wp:positionV>
                <wp:extent cx="4432935" cy="499745"/>
                <wp:effectExtent l="0" t="0" r="5715"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2935" cy="499745"/>
                        </a:xfrm>
                        <a:prstGeom prst="rect">
                          <a:avLst/>
                        </a:prstGeom>
                        <a:solidFill>
                          <a:srgbClr val="FFFFFF"/>
                        </a:solidFill>
                        <a:ln w="9525">
                          <a:noFill/>
                          <a:miter lim="800000"/>
                          <a:headEnd/>
                          <a:tailEnd/>
                        </a:ln>
                      </wps:spPr>
                      <wps:txbx>
                        <w:txbxContent>
                          <w:p w14:paraId="6048B951" w14:textId="5E9E3FBC" w:rsidR="00BC47DF" w:rsidRDefault="00BC47DF" w:rsidP="00C713AD">
                            <w:r w:rsidRPr="009A498C">
                              <w:rPr>
                                <w:rFonts w:ascii="Verdana" w:hAnsi="Verdana"/>
                                <w:sz w:val="18"/>
                                <w:szCs w:val="18"/>
                                <w:lang w:eastAsia="zh-TW"/>
                              </w:rPr>
                              <w:t xml:space="preserve">This application note </w:t>
                            </w:r>
                            <w:r w:rsidRPr="009A498C">
                              <w:rPr>
                                <w:rFonts w:ascii="Verdana" w:hAnsi="Verdana"/>
                                <w:sz w:val="18"/>
                                <w:szCs w:val="18"/>
                              </w:rPr>
                              <w:t xml:space="preserve">describes </w:t>
                            </w:r>
                            <w:r>
                              <w:rPr>
                                <w:rFonts w:ascii="Verdana" w:hAnsi="Verdana"/>
                                <w:sz w:val="18"/>
                                <w:szCs w:val="18"/>
                              </w:rPr>
                              <w:t xml:space="preserve">how to use </w:t>
                            </w:r>
                            <w:r>
                              <w:t>I</w:t>
                            </w:r>
                            <w:r w:rsidRPr="006C3997">
                              <w:rPr>
                                <w:vertAlign w:val="superscript"/>
                              </w:rPr>
                              <w:t>2</w:t>
                            </w:r>
                            <w:r>
                              <w:t xml:space="preserve">C master </w:t>
                            </w:r>
                            <w:r>
                              <w:rPr>
                                <w:rFonts w:ascii="Verdana" w:hAnsi="Verdana"/>
                                <w:sz w:val="18"/>
                                <w:szCs w:val="18"/>
                              </w:rPr>
                              <w:t>for sideband configuration from a user supplied host application.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07" o:spid="_x0000_s1026" type="#_x0000_t202" style="position:absolute;left:0;text-align:left;margin-left:0;margin-top:0;width:349.05pt;height:39.35pt;z-index:25166336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" stroked="f">
                <v:textbox>
                  <w:txbxContent>
                    <w:p w14:paraId="6048B951" w14:textId="5E9E3FBC" w:rsidR="00BC47DF" w:rsidRDefault="00BC47DF" w:rsidP="00C713AD">
                      <w:r w:rsidRPr="009A498C">
                        <w:rPr>
                          <w:rFonts w:ascii="Verdana" w:hAnsi="Verdana"/>
                          <w:sz w:val="18"/>
                          <w:szCs w:val="18"/>
                          <w:lang w:eastAsia="zh-TW"/>
                        </w:rPr>
                        <w:t xml:space="preserve">This application note </w:t>
                      </w:r>
                      <w:r w:rsidRPr="009A498C">
                        <w:rPr>
                          <w:rFonts w:ascii="Verdana" w:hAnsi="Verdana"/>
                          <w:sz w:val="18"/>
                          <w:szCs w:val="18"/>
                        </w:rPr>
                        <w:t xml:space="preserve">describes </w:t>
                      </w:r>
                      <w:r>
                        <w:rPr>
                          <w:rFonts w:ascii="Verdana" w:hAnsi="Verdana"/>
                          <w:sz w:val="18"/>
                          <w:szCs w:val="18"/>
                        </w:rPr>
                        <w:t xml:space="preserve">how to use </w:t>
                      </w:r>
                      <w:r>
                        <w:t>I</w:t>
                      </w:r>
                      <w:r w:rsidRPr="006C3997">
                        <w:rPr>
                          <w:vertAlign w:val="superscript"/>
                        </w:rPr>
                        <w:t>2</w:t>
                      </w:r>
                      <w:r>
                        <w:t xml:space="preserve">C master </w:t>
                      </w:r>
                      <w:r>
                        <w:rPr>
                          <w:rFonts w:ascii="Verdana" w:hAnsi="Verdana"/>
                          <w:sz w:val="18"/>
                          <w:szCs w:val="18"/>
                        </w:rPr>
                        <w:t>for sideband configuration from a user supplied host application.</w:t>
                      </w:r>
                    </w:p>
                  </w:txbxContent>
                </v:textbox>
              </v:shape>
            </w:pict>
          </mc:Fallback>
        </mc:AlternateContent>
      </w:r>
      <w:r>
        <w:rPr>
          <w:noProof/>
          <w:lang w:val="en-SG" w:eastAsia="en-SG"/>
        </w:rPr>
        <mc:AlternateContent>
          <mc:Choice Requires="wps">
            <w:drawing>
              <wp:anchor distT="0" distB="0" distL="114300" distR="114300" simplePos="0" relativeHeight="251662336" behindDoc="0" locked="0" layoutInCell="1" allowOverlap="1" wp14:anchorId="2408AB1B" wp14:editId="7B98E792">
                <wp:simplePos x="0" y="0"/>
                <wp:positionH relativeFrom="margin">
                  <wp:align>center</wp:align>
                </wp:positionH>
                <wp:positionV relativeFrom="paragraph">
                  <wp:posOffset>6191250</wp:posOffset>
                </wp:positionV>
                <wp:extent cx="4699635" cy="1430020"/>
                <wp:effectExtent l="0" t="0" r="5715" b="0"/>
                <wp:wrapNone/>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9635" cy="14300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0850A4" w14:textId="77777777" w:rsidR="00BC47DF" w:rsidRPr="00631AFC" w:rsidRDefault="00BC47DF" w:rsidP="00C713AD">
                            <w:r>
                              <w:rPr>
                                <w:rFonts w:hint="eastAsia"/>
                                <w:lang w:eastAsia="zh-TW"/>
                              </w:rPr>
                              <w:t xml:space="preserve">The FT260 is </w:t>
                            </w:r>
                            <w:r w:rsidRPr="00F75265">
                              <w:t>a USB device which</w:t>
                            </w:r>
                            <w:r>
                              <w:rPr>
                                <w:rFonts w:hint="eastAsia"/>
                                <w:lang w:eastAsia="zh-TW"/>
                              </w:rPr>
                              <w:t xml:space="preserve"> </w:t>
                            </w:r>
                            <w:r w:rsidRPr="00F75265">
                              <w:t xml:space="preserve">supports </w:t>
                            </w:r>
                            <w:r w:rsidRPr="00DA09DE">
                              <w:t>I²C</w:t>
                            </w:r>
                            <w:r w:rsidRPr="00F75265">
                              <w:t xml:space="preserve"> </w:t>
                            </w:r>
                            <w:r>
                              <w:rPr>
                                <w:rFonts w:hint="eastAsia"/>
                                <w:lang w:eastAsia="zh-TW"/>
                              </w:rPr>
                              <w:t xml:space="preserve">and UART </w:t>
                            </w:r>
                            <w:r w:rsidRPr="00F75265">
                              <w:t>communication</w:t>
                            </w:r>
                            <w:r>
                              <w:rPr>
                                <w:rFonts w:hint="eastAsia"/>
                                <w:lang w:eastAsia="zh-TW"/>
                              </w:rPr>
                              <w:t xml:space="preserve"> through the standard USB HID </w:t>
                            </w:r>
                            <w:r>
                              <w:rPr>
                                <w:lang w:eastAsia="zh-TW"/>
                              </w:rPr>
                              <w:t>interface</w:t>
                            </w:r>
                            <w:r>
                              <w:rPr>
                                <w:rFonts w:hint="eastAsia"/>
                                <w:lang w:eastAsia="zh-TW"/>
                              </w:rPr>
                              <w:t xml:space="preserve">. This </w:t>
                            </w:r>
                            <w:r w:rsidRPr="00996674">
                              <w:rPr>
                                <w:lang w:eastAsia="zh-TW"/>
                              </w:rPr>
                              <w:t xml:space="preserve">guide </w:t>
                            </w:r>
                            <w:r>
                              <w:rPr>
                                <w:lang w:eastAsia="zh-TW"/>
                              </w:rPr>
                              <w:t>describes</w:t>
                            </w:r>
                            <w:r>
                              <w:rPr>
                                <w:rFonts w:hint="eastAsia"/>
                                <w:lang w:eastAsia="zh-TW"/>
                              </w:rPr>
                              <w:t xml:space="preserve"> the FT260 HID report formats, and </w:t>
                            </w:r>
                            <w:r w:rsidRPr="00996674">
                              <w:rPr>
                                <w:lang w:eastAsia="zh-TW"/>
                              </w:rPr>
                              <w:t xml:space="preserve">is intended for developers who are creating applications, extending FTDI provided applications or implementing FTDI’s applications for the </w:t>
                            </w:r>
                            <w:r w:rsidRPr="00996674">
                              <w:rPr>
                                <w:rFonts w:hint="eastAsia"/>
                                <w:lang w:eastAsia="zh-TW"/>
                              </w:rPr>
                              <w:t>FT</w:t>
                            </w:r>
                            <w:r>
                              <w:rPr>
                                <w:rFonts w:hint="eastAsia"/>
                                <w:lang w:eastAsia="zh-TW"/>
                              </w:rPr>
                              <w:t>260</w:t>
                            </w:r>
                            <w:r w:rsidRPr="00996674">
                              <w:rPr>
                                <w:lang w:eastAsia="zh-TW"/>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1" o:spid="_x0000_s1027" type="#_x0000_t202" style="position:absolute;left:0;text-align:left;margin-left:0;margin-top:487.5pt;width:370.05pt;height:112.6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" stroked="f">
                <v:textbox>
                  <w:txbxContent>
                    <w:p w14:paraId="790850A4" w14:textId="77777777" w:rsidR="00BC47DF" w:rsidRPr="00631AFC" w:rsidRDefault="00BC47DF" w:rsidP="00C713AD">
                      <w:r>
                        <w:rPr>
                          <w:rFonts w:hint="eastAsia"/>
                          <w:lang w:eastAsia="zh-TW"/>
                        </w:rPr>
                        <w:t xml:space="preserve">The FT260 is </w:t>
                      </w:r>
                      <w:r w:rsidRPr="00F75265">
                        <w:t>a USB device which</w:t>
                      </w:r>
                      <w:r>
                        <w:rPr>
                          <w:rFonts w:hint="eastAsia"/>
                          <w:lang w:eastAsia="zh-TW"/>
                        </w:rPr>
                        <w:t xml:space="preserve"> </w:t>
                      </w:r>
                      <w:r w:rsidRPr="00F75265">
                        <w:t xml:space="preserve">supports </w:t>
                      </w:r>
                      <w:r w:rsidRPr="00DA09DE">
                        <w:t>I²C</w:t>
                      </w:r>
                      <w:r w:rsidRPr="00F75265">
                        <w:t xml:space="preserve"> </w:t>
                      </w:r>
                      <w:r>
                        <w:rPr>
                          <w:rFonts w:hint="eastAsia"/>
                          <w:lang w:eastAsia="zh-TW"/>
                        </w:rPr>
                        <w:t xml:space="preserve">and UART </w:t>
                      </w:r>
                      <w:r w:rsidRPr="00F75265">
                        <w:t>communication</w:t>
                      </w:r>
                      <w:r>
                        <w:rPr>
                          <w:rFonts w:hint="eastAsia"/>
                          <w:lang w:eastAsia="zh-TW"/>
                        </w:rPr>
                        <w:t xml:space="preserve"> through the standard USB HID </w:t>
                      </w:r>
                      <w:r>
                        <w:rPr>
                          <w:lang w:eastAsia="zh-TW"/>
                        </w:rPr>
                        <w:t>interface</w:t>
                      </w:r>
                      <w:r>
                        <w:rPr>
                          <w:rFonts w:hint="eastAsia"/>
                          <w:lang w:eastAsia="zh-TW"/>
                        </w:rPr>
                        <w:t xml:space="preserve">. This </w:t>
                      </w:r>
                      <w:r w:rsidRPr="00996674">
                        <w:rPr>
                          <w:lang w:eastAsia="zh-TW"/>
                        </w:rPr>
                        <w:t xml:space="preserve">guide </w:t>
                      </w:r>
                      <w:r>
                        <w:rPr>
                          <w:lang w:eastAsia="zh-TW"/>
                        </w:rPr>
                        <w:t>describes</w:t>
                      </w:r>
                      <w:r>
                        <w:rPr>
                          <w:rFonts w:hint="eastAsia"/>
                          <w:lang w:eastAsia="zh-TW"/>
                        </w:rPr>
                        <w:t xml:space="preserve"> the FT260 HID report formats, and </w:t>
                      </w:r>
                      <w:r w:rsidRPr="00996674">
                        <w:rPr>
                          <w:lang w:eastAsia="zh-TW"/>
                        </w:rPr>
                        <w:t xml:space="preserve">is intended for developers who are creating applications, extending FTDI provided applications or implementing FTDI’s applications for the </w:t>
                      </w:r>
                      <w:r w:rsidRPr="00996674">
                        <w:rPr>
                          <w:rFonts w:hint="eastAsia"/>
                          <w:lang w:eastAsia="zh-TW"/>
                        </w:rPr>
                        <w:t>FT</w:t>
                      </w:r>
                      <w:r>
                        <w:rPr>
                          <w:rFonts w:hint="eastAsia"/>
                          <w:lang w:eastAsia="zh-TW"/>
                        </w:rPr>
                        <w:t>260</w:t>
                      </w:r>
                      <w:r w:rsidRPr="00996674">
                        <w:rPr>
                          <w:lang w:eastAsia="zh-TW"/>
                        </w:rPr>
                        <w:t>.</w:t>
                      </w:r>
                    </w:p>
                  </w:txbxContent>
                </v:textbox>
                <w10:wrap anchorx="margin"/>
              </v:shape>
            </w:pict>
          </mc:Fallback>
        </mc:AlternateContent>
      </w:r>
    </w:p>
    <w:p w14:paraId="38932B03" w14:textId="77777777" w:rsidR="00C713AD" w:rsidRPr="00727281" w:rsidRDefault="00C713AD" w:rsidP="00C713AD">
      <w:pPr>
        <w:rPr>
          <w:lang w:eastAsia="zh-TW"/>
        </w:rPr>
      </w:pPr>
      <w:r>
        <w:rPr>
          <w:noProof/>
          <w:lang w:val="en-SG" w:eastAsia="en-SG"/>
        </w:rPr>
        <mc:AlternateContent>
          <mc:Choice Requires="wps">
            <w:drawing>
              <wp:anchor distT="0" distB="0" distL="114300" distR="114300" simplePos="0" relativeHeight="251661312" behindDoc="0" locked="0" layoutInCell="1" allowOverlap="1" wp14:anchorId="33F8D828" wp14:editId="6C8943C8">
                <wp:simplePos x="0" y="0"/>
                <wp:positionH relativeFrom="margin">
                  <wp:align>center</wp:align>
                </wp:positionH>
                <wp:positionV relativeFrom="paragraph">
                  <wp:posOffset>6191250</wp:posOffset>
                </wp:positionV>
                <wp:extent cx="4699635" cy="1430020"/>
                <wp:effectExtent l="0" t="0" r="5715" b="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9635" cy="14300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8B003C" w14:textId="77777777" w:rsidR="00BC47DF" w:rsidRPr="00631AFC" w:rsidRDefault="00BC47DF" w:rsidP="00C713AD">
                            <w:r>
                              <w:rPr>
                                <w:rFonts w:hint="eastAsia"/>
                                <w:lang w:eastAsia="zh-TW"/>
                              </w:rPr>
                              <w:t xml:space="preserve">The FT260 is </w:t>
                            </w:r>
                            <w:r w:rsidRPr="00F75265">
                              <w:t>a USB device which</w:t>
                            </w:r>
                            <w:r>
                              <w:rPr>
                                <w:rFonts w:hint="eastAsia"/>
                                <w:lang w:eastAsia="zh-TW"/>
                              </w:rPr>
                              <w:t xml:space="preserve"> </w:t>
                            </w:r>
                            <w:r w:rsidRPr="00F75265">
                              <w:t xml:space="preserve">supports </w:t>
                            </w:r>
                            <w:r w:rsidRPr="00DA09DE">
                              <w:t>I²C</w:t>
                            </w:r>
                            <w:r w:rsidRPr="00F75265">
                              <w:t xml:space="preserve"> </w:t>
                            </w:r>
                            <w:r>
                              <w:rPr>
                                <w:rFonts w:hint="eastAsia"/>
                                <w:lang w:eastAsia="zh-TW"/>
                              </w:rPr>
                              <w:t xml:space="preserve">and UART </w:t>
                            </w:r>
                            <w:r w:rsidRPr="00F75265">
                              <w:t>communication</w:t>
                            </w:r>
                            <w:r>
                              <w:rPr>
                                <w:rFonts w:hint="eastAsia"/>
                                <w:lang w:eastAsia="zh-TW"/>
                              </w:rPr>
                              <w:t xml:space="preserve"> through the standard USB HID </w:t>
                            </w:r>
                            <w:r>
                              <w:rPr>
                                <w:lang w:eastAsia="zh-TW"/>
                              </w:rPr>
                              <w:t>interface</w:t>
                            </w:r>
                            <w:r>
                              <w:rPr>
                                <w:rFonts w:hint="eastAsia"/>
                                <w:lang w:eastAsia="zh-TW"/>
                              </w:rPr>
                              <w:t xml:space="preserve">. This </w:t>
                            </w:r>
                            <w:r w:rsidRPr="00996674">
                              <w:rPr>
                                <w:lang w:eastAsia="zh-TW"/>
                              </w:rPr>
                              <w:t xml:space="preserve">guide </w:t>
                            </w:r>
                            <w:r>
                              <w:rPr>
                                <w:lang w:eastAsia="zh-TW"/>
                              </w:rPr>
                              <w:t>describes</w:t>
                            </w:r>
                            <w:r>
                              <w:rPr>
                                <w:rFonts w:hint="eastAsia"/>
                                <w:lang w:eastAsia="zh-TW"/>
                              </w:rPr>
                              <w:t xml:space="preserve"> the FT260 HID report formats, and </w:t>
                            </w:r>
                            <w:r w:rsidRPr="00996674">
                              <w:rPr>
                                <w:lang w:eastAsia="zh-TW"/>
                              </w:rPr>
                              <w:t xml:space="preserve">is intended for developers who are creating applications, extending FTDI provided applications or implementing FTDI’s applications for the </w:t>
                            </w:r>
                            <w:r w:rsidRPr="00996674">
                              <w:rPr>
                                <w:rFonts w:hint="eastAsia"/>
                                <w:lang w:eastAsia="zh-TW"/>
                              </w:rPr>
                              <w:t>FT</w:t>
                            </w:r>
                            <w:r>
                              <w:rPr>
                                <w:rFonts w:hint="eastAsia"/>
                                <w:lang w:eastAsia="zh-TW"/>
                              </w:rPr>
                              <w:t>260</w:t>
                            </w:r>
                            <w:r w:rsidRPr="00996674">
                              <w:rPr>
                                <w:lang w:eastAsia="zh-TW"/>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8" o:spid="_x0000_s1028" type="#_x0000_t202" style="position:absolute;left:0;text-align:left;margin-left:0;margin-top:487.5pt;width:370.05pt;height:112.6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" stroked="f">
                <v:textbox>
                  <w:txbxContent>
                    <w:p w14:paraId="638B003C" w14:textId="77777777" w:rsidR="00BC47DF" w:rsidRPr="00631AFC" w:rsidRDefault="00BC47DF" w:rsidP="00C713AD">
                      <w:r>
                        <w:rPr>
                          <w:rFonts w:hint="eastAsia"/>
                          <w:lang w:eastAsia="zh-TW"/>
                        </w:rPr>
                        <w:t xml:space="preserve">The FT260 is </w:t>
                      </w:r>
                      <w:r w:rsidRPr="00F75265">
                        <w:t>a USB device which</w:t>
                      </w:r>
                      <w:r>
                        <w:rPr>
                          <w:rFonts w:hint="eastAsia"/>
                          <w:lang w:eastAsia="zh-TW"/>
                        </w:rPr>
                        <w:t xml:space="preserve"> </w:t>
                      </w:r>
                      <w:r w:rsidRPr="00F75265">
                        <w:t xml:space="preserve">supports </w:t>
                      </w:r>
                      <w:r w:rsidRPr="00DA09DE">
                        <w:t>I²C</w:t>
                      </w:r>
                      <w:r w:rsidRPr="00F75265">
                        <w:t xml:space="preserve"> </w:t>
                      </w:r>
                      <w:r>
                        <w:rPr>
                          <w:rFonts w:hint="eastAsia"/>
                          <w:lang w:eastAsia="zh-TW"/>
                        </w:rPr>
                        <w:t xml:space="preserve">and UART </w:t>
                      </w:r>
                      <w:r w:rsidRPr="00F75265">
                        <w:t>communication</w:t>
                      </w:r>
                      <w:r>
                        <w:rPr>
                          <w:rFonts w:hint="eastAsia"/>
                          <w:lang w:eastAsia="zh-TW"/>
                        </w:rPr>
                        <w:t xml:space="preserve"> through the standard USB HID </w:t>
                      </w:r>
                      <w:r>
                        <w:rPr>
                          <w:lang w:eastAsia="zh-TW"/>
                        </w:rPr>
                        <w:t>interface</w:t>
                      </w:r>
                      <w:r>
                        <w:rPr>
                          <w:rFonts w:hint="eastAsia"/>
                          <w:lang w:eastAsia="zh-TW"/>
                        </w:rPr>
                        <w:t xml:space="preserve">. This </w:t>
                      </w:r>
                      <w:r w:rsidRPr="00996674">
                        <w:rPr>
                          <w:lang w:eastAsia="zh-TW"/>
                        </w:rPr>
                        <w:t xml:space="preserve">guide </w:t>
                      </w:r>
                      <w:r>
                        <w:rPr>
                          <w:lang w:eastAsia="zh-TW"/>
                        </w:rPr>
                        <w:t>describes</w:t>
                      </w:r>
                      <w:r>
                        <w:rPr>
                          <w:rFonts w:hint="eastAsia"/>
                          <w:lang w:eastAsia="zh-TW"/>
                        </w:rPr>
                        <w:t xml:space="preserve"> the FT260 HID report formats, and </w:t>
                      </w:r>
                      <w:r w:rsidRPr="00996674">
                        <w:rPr>
                          <w:lang w:eastAsia="zh-TW"/>
                        </w:rPr>
                        <w:t xml:space="preserve">is intended for developers who are creating applications, extending FTDI provided applications or implementing FTDI’s applications for the </w:t>
                      </w:r>
                      <w:r w:rsidRPr="00996674">
                        <w:rPr>
                          <w:rFonts w:hint="eastAsia"/>
                          <w:lang w:eastAsia="zh-TW"/>
                        </w:rPr>
                        <w:t>FT</w:t>
                      </w:r>
                      <w:r>
                        <w:rPr>
                          <w:rFonts w:hint="eastAsia"/>
                          <w:lang w:eastAsia="zh-TW"/>
                        </w:rPr>
                        <w:t>260</w:t>
                      </w:r>
                      <w:r w:rsidRPr="00996674">
                        <w:rPr>
                          <w:lang w:eastAsia="zh-TW"/>
                        </w:rPr>
                        <w:t>.</w:t>
                      </w:r>
                    </w:p>
                  </w:txbxContent>
                </v:textbox>
                <w10:wrap anchorx="margin"/>
              </v:shape>
            </w:pict>
          </mc:Fallback>
        </mc:AlternateContent>
      </w:r>
    </w:p>
    <w:p w14:paraId="00E5DFDF" w14:textId="77777777" w:rsidR="00C713AD" w:rsidRPr="00727281" w:rsidRDefault="00C713AD" w:rsidP="00C713AD">
      <w:pPr>
        <w:rPr>
          <w:lang w:eastAsia="zh-TW"/>
        </w:rPr>
      </w:pPr>
      <w:r>
        <w:rPr>
          <w:noProof/>
          <w:lang w:val="en-SG" w:eastAsia="en-SG"/>
        </w:rPr>
        <mc:AlternateContent>
          <mc:Choice Requires="wps">
            <w:drawing>
              <wp:anchor distT="0" distB="0" distL="114300" distR="114300" simplePos="0" relativeHeight="251660288" behindDoc="0" locked="0" layoutInCell="1" allowOverlap="1" wp14:anchorId="68FA33E8" wp14:editId="61A64CFB">
                <wp:simplePos x="0" y="0"/>
                <wp:positionH relativeFrom="margin">
                  <wp:align>center</wp:align>
                </wp:positionH>
                <wp:positionV relativeFrom="paragraph">
                  <wp:posOffset>6191250</wp:posOffset>
                </wp:positionV>
                <wp:extent cx="4699635" cy="1430020"/>
                <wp:effectExtent l="0" t="0" r="5715" b="0"/>
                <wp:wrapNone/>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9635" cy="14300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EFCE0B" w14:textId="77777777" w:rsidR="00BC47DF" w:rsidRPr="00631AFC" w:rsidRDefault="00BC47DF" w:rsidP="00C713AD">
                            <w:r>
                              <w:rPr>
                                <w:rFonts w:hint="eastAsia"/>
                                <w:lang w:eastAsia="zh-TW"/>
                              </w:rPr>
                              <w:t xml:space="preserve">The FT260 is </w:t>
                            </w:r>
                            <w:r w:rsidRPr="00F75265">
                              <w:t>a USB device which</w:t>
                            </w:r>
                            <w:r>
                              <w:rPr>
                                <w:rFonts w:hint="eastAsia"/>
                                <w:lang w:eastAsia="zh-TW"/>
                              </w:rPr>
                              <w:t xml:space="preserve"> </w:t>
                            </w:r>
                            <w:r w:rsidRPr="00F75265">
                              <w:t xml:space="preserve">supports </w:t>
                            </w:r>
                            <w:r w:rsidRPr="00DA09DE">
                              <w:t>I²C</w:t>
                            </w:r>
                            <w:r w:rsidRPr="00F75265">
                              <w:t xml:space="preserve"> </w:t>
                            </w:r>
                            <w:r>
                              <w:rPr>
                                <w:rFonts w:hint="eastAsia"/>
                                <w:lang w:eastAsia="zh-TW"/>
                              </w:rPr>
                              <w:t xml:space="preserve">and UART </w:t>
                            </w:r>
                            <w:r w:rsidRPr="00F75265">
                              <w:t>communication</w:t>
                            </w:r>
                            <w:r>
                              <w:rPr>
                                <w:rFonts w:hint="eastAsia"/>
                                <w:lang w:eastAsia="zh-TW"/>
                              </w:rPr>
                              <w:t xml:space="preserve"> through the standard USB HID </w:t>
                            </w:r>
                            <w:r>
                              <w:rPr>
                                <w:lang w:eastAsia="zh-TW"/>
                              </w:rPr>
                              <w:t>interface</w:t>
                            </w:r>
                            <w:r>
                              <w:rPr>
                                <w:rFonts w:hint="eastAsia"/>
                                <w:lang w:eastAsia="zh-TW"/>
                              </w:rPr>
                              <w:t xml:space="preserve">. This </w:t>
                            </w:r>
                            <w:r w:rsidRPr="00996674">
                              <w:rPr>
                                <w:lang w:eastAsia="zh-TW"/>
                              </w:rPr>
                              <w:t xml:space="preserve">guide </w:t>
                            </w:r>
                            <w:r>
                              <w:rPr>
                                <w:lang w:eastAsia="zh-TW"/>
                              </w:rPr>
                              <w:t>describes</w:t>
                            </w:r>
                            <w:r>
                              <w:rPr>
                                <w:rFonts w:hint="eastAsia"/>
                                <w:lang w:eastAsia="zh-TW"/>
                              </w:rPr>
                              <w:t xml:space="preserve"> the FT260 HID report formats, and </w:t>
                            </w:r>
                            <w:r w:rsidRPr="00996674">
                              <w:rPr>
                                <w:lang w:eastAsia="zh-TW"/>
                              </w:rPr>
                              <w:t xml:space="preserve">is intended for developers who are creating applications, extending FTDI provided applications or implementing FTDI’s applications for the </w:t>
                            </w:r>
                            <w:r w:rsidRPr="00996674">
                              <w:rPr>
                                <w:rFonts w:hint="eastAsia"/>
                                <w:lang w:eastAsia="zh-TW"/>
                              </w:rPr>
                              <w:t>FT</w:t>
                            </w:r>
                            <w:r>
                              <w:rPr>
                                <w:rFonts w:hint="eastAsia"/>
                                <w:lang w:eastAsia="zh-TW"/>
                              </w:rPr>
                              <w:t>260</w:t>
                            </w:r>
                            <w:r w:rsidRPr="00996674">
                              <w:rPr>
                                <w:lang w:eastAsia="zh-TW"/>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7" o:spid="_x0000_s1029" type="#_x0000_t202" style="position:absolute;left:0;text-align:left;margin-left:0;margin-top:487.5pt;width:370.05pt;height:112.6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" stroked="f">
                <v:textbox>
                  <w:txbxContent>
                    <w:p w14:paraId="7AEFCE0B" w14:textId="77777777" w:rsidR="00BC47DF" w:rsidRPr="00631AFC" w:rsidRDefault="00BC47DF" w:rsidP="00C713AD">
                      <w:r>
                        <w:rPr>
                          <w:rFonts w:hint="eastAsia"/>
                          <w:lang w:eastAsia="zh-TW"/>
                        </w:rPr>
                        <w:t xml:space="preserve">The FT260 is </w:t>
                      </w:r>
                      <w:r w:rsidRPr="00F75265">
                        <w:t>a USB device which</w:t>
                      </w:r>
                      <w:r>
                        <w:rPr>
                          <w:rFonts w:hint="eastAsia"/>
                          <w:lang w:eastAsia="zh-TW"/>
                        </w:rPr>
                        <w:t xml:space="preserve"> </w:t>
                      </w:r>
                      <w:r w:rsidRPr="00F75265">
                        <w:t xml:space="preserve">supports </w:t>
                      </w:r>
                      <w:r w:rsidRPr="00DA09DE">
                        <w:t>I²C</w:t>
                      </w:r>
                      <w:r w:rsidRPr="00F75265">
                        <w:t xml:space="preserve"> </w:t>
                      </w:r>
                      <w:r>
                        <w:rPr>
                          <w:rFonts w:hint="eastAsia"/>
                          <w:lang w:eastAsia="zh-TW"/>
                        </w:rPr>
                        <w:t xml:space="preserve">and UART </w:t>
                      </w:r>
                      <w:r w:rsidRPr="00F75265">
                        <w:t>communication</w:t>
                      </w:r>
                      <w:r>
                        <w:rPr>
                          <w:rFonts w:hint="eastAsia"/>
                          <w:lang w:eastAsia="zh-TW"/>
                        </w:rPr>
                        <w:t xml:space="preserve"> through the standard USB HID </w:t>
                      </w:r>
                      <w:r>
                        <w:rPr>
                          <w:lang w:eastAsia="zh-TW"/>
                        </w:rPr>
                        <w:t>interface</w:t>
                      </w:r>
                      <w:r>
                        <w:rPr>
                          <w:rFonts w:hint="eastAsia"/>
                          <w:lang w:eastAsia="zh-TW"/>
                        </w:rPr>
                        <w:t xml:space="preserve">. This </w:t>
                      </w:r>
                      <w:r w:rsidRPr="00996674">
                        <w:rPr>
                          <w:lang w:eastAsia="zh-TW"/>
                        </w:rPr>
                        <w:t xml:space="preserve">guide </w:t>
                      </w:r>
                      <w:r>
                        <w:rPr>
                          <w:lang w:eastAsia="zh-TW"/>
                        </w:rPr>
                        <w:t>describes</w:t>
                      </w:r>
                      <w:r>
                        <w:rPr>
                          <w:rFonts w:hint="eastAsia"/>
                          <w:lang w:eastAsia="zh-TW"/>
                        </w:rPr>
                        <w:t xml:space="preserve"> the FT260 HID report formats, and </w:t>
                      </w:r>
                      <w:r w:rsidRPr="00996674">
                        <w:rPr>
                          <w:lang w:eastAsia="zh-TW"/>
                        </w:rPr>
                        <w:t xml:space="preserve">is intended for developers who are creating applications, extending FTDI provided applications or implementing FTDI’s applications for the </w:t>
                      </w:r>
                      <w:r w:rsidRPr="00996674">
                        <w:rPr>
                          <w:rFonts w:hint="eastAsia"/>
                          <w:lang w:eastAsia="zh-TW"/>
                        </w:rPr>
                        <w:t>FT</w:t>
                      </w:r>
                      <w:r>
                        <w:rPr>
                          <w:rFonts w:hint="eastAsia"/>
                          <w:lang w:eastAsia="zh-TW"/>
                        </w:rPr>
                        <w:t>260</w:t>
                      </w:r>
                      <w:r w:rsidRPr="00996674">
                        <w:rPr>
                          <w:lang w:eastAsia="zh-TW"/>
                        </w:rPr>
                        <w:t>.</w:t>
                      </w:r>
                    </w:p>
                  </w:txbxContent>
                </v:textbox>
                <w10:wrap anchorx="margin"/>
              </v:shape>
            </w:pict>
          </mc:Fallback>
        </mc:AlternateContent>
      </w:r>
      <w:r>
        <w:rPr>
          <w:noProof/>
          <w:lang w:val="en-SG" w:eastAsia="en-SG"/>
        </w:rPr>
        <mc:AlternateContent>
          <mc:Choice Requires="wps">
            <w:drawing>
              <wp:anchor distT="0" distB="0" distL="114300" distR="114300" simplePos="0" relativeHeight="251659264" behindDoc="0" locked="0" layoutInCell="1" allowOverlap="1" wp14:anchorId="43E42322" wp14:editId="2224A30C">
                <wp:simplePos x="0" y="0"/>
                <wp:positionH relativeFrom="margin">
                  <wp:align>center</wp:align>
                </wp:positionH>
                <wp:positionV relativeFrom="paragraph">
                  <wp:posOffset>6191250</wp:posOffset>
                </wp:positionV>
                <wp:extent cx="4699635" cy="1430020"/>
                <wp:effectExtent l="0" t="0" r="5715" b="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9635" cy="14300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F3FE85" w14:textId="77777777" w:rsidR="00BC47DF" w:rsidRPr="00631AFC" w:rsidRDefault="00BC47DF" w:rsidP="00C713AD">
                            <w:r>
                              <w:rPr>
                                <w:rFonts w:hint="eastAsia"/>
                                <w:lang w:eastAsia="zh-TW"/>
                              </w:rPr>
                              <w:t xml:space="preserve">The FT260 is </w:t>
                            </w:r>
                            <w:r w:rsidRPr="00F75265">
                              <w:t>a USB device which</w:t>
                            </w:r>
                            <w:r>
                              <w:rPr>
                                <w:rFonts w:hint="eastAsia"/>
                                <w:lang w:eastAsia="zh-TW"/>
                              </w:rPr>
                              <w:t xml:space="preserve"> </w:t>
                            </w:r>
                            <w:r w:rsidRPr="00F75265">
                              <w:t xml:space="preserve">supports </w:t>
                            </w:r>
                            <w:r w:rsidRPr="00DA09DE">
                              <w:t>I²C</w:t>
                            </w:r>
                            <w:r w:rsidRPr="00F75265">
                              <w:t xml:space="preserve"> </w:t>
                            </w:r>
                            <w:r>
                              <w:rPr>
                                <w:rFonts w:hint="eastAsia"/>
                                <w:lang w:eastAsia="zh-TW"/>
                              </w:rPr>
                              <w:t xml:space="preserve">and UART </w:t>
                            </w:r>
                            <w:r w:rsidRPr="00F75265">
                              <w:t>communication</w:t>
                            </w:r>
                            <w:r>
                              <w:rPr>
                                <w:rFonts w:hint="eastAsia"/>
                                <w:lang w:eastAsia="zh-TW"/>
                              </w:rPr>
                              <w:t xml:space="preserve"> through the standard USB HID </w:t>
                            </w:r>
                            <w:r>
                              <w:rPr>
                                <w:lang w:eastAsia="zh-TW"/>
                              </w:rPr>
                              <w:t>interface</w:t>
                            </w:r>
                            <w:r>
                              <w:rPr>
                                <w:rFonts w:hint="eastAsia"/>
                                <w:lang w:eastAsia="zh-TW"/>
                              </w:rPr>
                              <w:t xml:space="preserve">. This </w:t>
                            </w:r>
                            <w:r w:rsidRPr="00996674">
                              <w:rPr>
                                <w:lang w:eastAsia="zh-TW"/>
                              </w:rPr>
                              <w:t xml:space="preserve">guide </w:t>
                            </w:r>
                            <w:r>
                              <w:rPr>
                                <w:lang w:eastAsia="zh-TW"/>
                              </w:rPr>
                              <w:t>describes</w:t>
                            </w:r>
                            <w:r>
                              <w:rPr>
                                <w:rFonts w:hint="eastAsia"/>
                                <w:lang w:eastAsia="zh-TW"/>
                              </w:rPr>
                              <w:t xml:space="preserve"> the FT260 HID report formats, and </w:t>
                            </w:r>
                            <w:r w:rsidRPr="00996674">
                              <w:rPr>
                                <w:lang w:eastAsia="zh-TW"/>
                              </w:rPr>
                              <w:t xml:space="preserve">is intended for developers who are creating applications, extending FTDI provided applications or implementing FTDI’s applications for the </w:t>
                            </w:r>
                            <w:r w:rsidRPr="00996674">
                              <w:rPr>
                                <w:rFonts w:hint="eastAsia"/>
                                <w:lang w:eastAsia="zh-TW"/>
                              </w:rPr>
                              <w:t>FT</w:t>
                            </w:r>
                            <w:r>
                              <w:rPr>
                                <w:rFonts w:hint="eastAsia"/>
                                <w:lang w:eastAsia="zh-TW"/>
                              </w:rPr>
                              <w:t>260</w:t>
                            </w:r>
                            <w:r w:rsidRPr="00996674">
                              <w:rPr>
                                <w:lang w:eastAsia="zh-TW"/>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3" o:spid="_x0000_s1030" type="#_x0000_t202" style="position:absolute;left:0;text-align:left;margin-left:0;margin-top:487.5pt;width:370.05pt;height:112.6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" stroked="f">
                <v:textbox>
                  <w:txbxContent>
                    <w:p w14:paraId="5CF3FE85" w14:textId="77777777" w:rsidR="00BC47DF" w:rsidRPr="00631AFC" w:rsidRDefault="00BC47DF" w:rsidP="00C713AD">
                      <w:r>
                        <w:rPr>
                          <w:rFonts w:hint="eastAsia"/>
                          <w:lang w:eastAsia="zh-TW"/>
                        </w:rPr>
                        <w:t xml:space="preserve">The FT260 is </w:t>
                      </w:r>
                      <w:r w:rsidRPr="00F75265">
                        <w:t>a USB device which</w:t>
                      </w:r>
                      <w:r>
                        <w:rPr>
                          <w:rFonts w:hint="eastAsia"/>
                          <w:lang w:eastAsia="zh-TW"/>
                        </w:rPr>
                        <w:t xml:space="preserve"> </w:t>
                      </w:r>
                      <w:r w:rsidRPr="00F75265">
                        <w:t xml:space="preserve">supports </w:t>
                      </w:r>
                      <w:r w:rsidRPr="00DA09DE">
                        <w:t>I²C</w:t>
                      </w:r>
                      <w:r w:rsidRPr="00F75265">
                        <w:t xml:space="preserve"> </w:t>
                      </w:r>
                      <w:r>
                        <w:rPr>
                          <w:rFonts w:hint="eastAsia"/>
                          <w:lang w:eastAsia="zh-TW"/>
                        </w:rPr>
                        <w:t xml:space="preserve">and UART </w:t>
                      </w:r>
                      <w:r w:rsidRPr="00F75265">
                        <w:t>communication</w:t>
                      </w:r>
                      <w:r>
                        <w:rPr>
                          <w:rFonts w:hint="eastAsia"/>
                          <w:lang w:eastAsia="zh-TW"/>
                        </w:rPr>
                        <w:t xml:space="preserve"> through the standard USB HID </w:t>
                      </w:r>
                      <w:r>
                        <w:rPr>
                          <w:lang w:eastAsia="zh-TW"/>
                        </w:rPr>
                        <w:t>interface</w:t>
                      </w:r>
                      <w:r>
                        <w:rPr>
                          <w:rFonts w:hint="eastAsia"/>
                          <w:lang w:eastAsia="zh-TW"/>
                        </w:rPr>
                        <w:t xml:space="preserve">. This </w:t>
                      </w:r>
                      <w:r w:rsidRPr="00996674">
                        <w:rPr>
                          <w:lang w:eastAsia="zh-TW"/>
                        </w:rPr>
                        <w:t xml:space="preserve">guide </w:t>
                      </w:r>
                      <w:r>
                        <w:rPr>
                          <w:lang w:eastAsia="zh-TW"/>
                        </w:rPr>
                        <w:t>describes</w:t>
                      </w:r>
                      <w:r>
                        <w:rPr>
                          <w:rFonts w:hint="eastAsia"/>
                          <w:lang w:eastAsia="zh-TW"/>
                        </w:rPr>
                        <w:t xml:space="preserve"> the FT260 HID report formats, and </w:t>
                      </w:r>
                      <w:r w:rsidRPr="00996674">
                        <w:rPr>
                          <w:lang w:eastAsia="zh-TW"/>
                        </w:rPr>
                        <w:t xml:space="preserve">is intended for developers who are creating applications, extending FTDI provided applications or implementing FTDI’s applications for the </w:t>
                      </w:r>
                      <w:r w:rsidRPr="00996674">
                        <w:rPr>
                          <w:rFonts w:hint="eastAsia"/>
                          <w:lang w:eastAsia="zh-TW"/>
                        </w:rPr>
                        <w:t>FT</w:t>
                      </w:r>
                      <w:r>
                        <w:rPr>
                          <w:rFonts w:hint="eastAsia"/>
                          <w:lang w:eastAsia="zh-TW"/>
                        </w:rPr>
                        <w:t>260</w:t>
                      </w:r>
                      <w:r w:rsidRPr="00996674">
                        <w:rPr>
                          <w:lang w:eastAsia="zh-TW"/>
                        </w:rPr>
                        <w:t>.</w:t>
                      </w:r>
                    </w:p>
                  </w:txbxContent>
                </v:textbox>
                <w10:wrap anchorx="margin"/>
              </v:shape>
            </w:pict>
          </mc:Fallback>
        </mc:AlternateContent>
      </w:r>
    </w:p>
    <w:p w14:paraId="0DCA0FF5" w14:textId="77777777" w:rsidR="00C713AD" w:rsidRPr="00727281" w:rsidRDefault="00C713AD" w:rsidP="00C713AD">
      <w:pPr>
        <w:rPr>
          <w:lang w:eastAsia="zh-TW"/>
        </w:rPr>
      </w:pPr>
    </w:p>
    <w:p w14:paraId="1BD2E859" w14:textId="77777777" w:rsidR="00C713AD" w:rsidRDefault="00C713AD" w:rsidP="00C713AD">
      <w:pPr>
        <w:pStyle w:val="TOCHeading"/>
        <w:jc w:val="left"/>
      </w:pPr>
    </w:p>
    <w:p w14:paraId="0528621C" w14:textId="77777777" w:rsidR="00C713AD" w:rsidRPr="009A498C" w:rsidRDefault="00C713AD" w:rsidP="00C713AD">
      <w:pPr>
        <w:rPr>
          <w:lang w:val="en-US" w:eastAsia="ja-JP"/>
        </w:rPr>
      </w:pPr>
    </w:p>
    <w:p w14:paraId="794877BD" w14:textId="77777777" w:rsidR="00C713AD" w:rsidRDefault="00C713AD" w:rsidP="00C713AD">
      <w:pPr>
        <w:jc w:val="left"/>
        <w:rPr>
          <w:lang w:val="en-US" w:eastAsia="ja-JP"/>
        </w:rPr>
      </w:pPr>
    </w:p>
    <w:p w14:paraId="6C26929E" w14:textId="77777777" w:rsidR="00C713AD" w:rsidRDefault="00C713AD" w:rsidP="00C713AD">
      <w:pPr>
        <w:jc w:val="left"/>
        <w:rPr>
          <w:lang w:val="en-US" w:eastAsia="ja-JP"/>
        </w:rPr>
      </w:pPr>
    </w:p>
    <w:p w14:paraId="1ED3B0DC" w14:textId="77777777" w:rsidR="00C713AD" w:rsidRPr="00633FFA" w:rsidRDefault="00C713AD" w:rsidP="00C713AD">
      <w:pPr>
        <w:pStyle w:val="TOCHeading"/>
        <w:jc w:val="left"/>
        <w:rPr>
          <w:rFonts w:ascii="Verdana" w:hAnsi="Verdana"/>
          <w:color w:val="000000"/>
          <w:u w:val="single"/>
        </w:rPr>
      </w:pPr>
      <w:r>
        <w:br w:type="page"/>
      </w:r>
      <w:r w:rsidRPr="00633FFA">
        <w:rPr>
          <w:rFonts w:ascii="Verdana" w:hAnsi="Verdana"/>
          <w:color w:val="000000"/>
          <w:u w:val="single"/>
        </w:rPr>
        <w:lastRenderedPageBreak/>
        <w:t>Table of Contents</w:t>
      </w:r>
    </w:p>
    <w:p w14:paraId="77ABDD14" w14:textId="77777777" w:rsidR="00B01BF4" w:rsidRDefault="00C713AD">
      <w:pPr>
        <w:pStyle w:val="TOC1"/>
        <w:rPr>
          <w:rFonts w:asciiTheme="minorHAnsi" w:eastAsiaTheme="minorEastAsia" w:hAnsiTheme="minorHAnsi" w:cstheme="minorBidi"/>
          <w:b w:val="0"/>
          <w:noProof/>
          <w:sz w:val="22"/>
          <w:szCs w:val="22"/>
          <w:lang w:val="en-SG" w:eastAsia="en-SG"/>
        </w:rPr>
      </w:pPr>
      <w:r>
        <w:fldChar w:fldCharType="begin"/>
      </w:r>
      <w:r>
        <w:instrText xml:space="preserve"> TOC \o "1-3" \h \z \u </w:instrText>
      </w:r>
      <w:r>
        <w:fldChar w:fldCharType="separate"/>
      </w:r>
      <w:hyperlink w:anchor="_Toc499311630" w:history="1">
        <w:r w:rsidR="00B01BF4" w:rsidRPr="006F69DD">
          <w:rPr>
            <w:rStyle w:val="Hyperlink"/>
            <w:rFonts w:cs="ONCPJN+Arial,Bold"/>
            <w:noProof/>
          </w:rPr>
          <w:t>1</w:t>
        </w:r>
        <w:r w:rsidR="00B01BF4">
          <w:rPr>
            <w:rFonts w:asciiTheme="minorHAnsi" w:eastAsiaTheme="minorEastAsia" w:hAnsiTheme="minorHAnsi" w:cstheme="minorBidi"/>
            <w:b w:val="0"/>
            <w:noProof/>
            <w:sz w:val="22"/>
            <w:szCs w:val="22"/>
            <w:lang w:val="en-SG" w:eastAsia="en-SG"/>
          </w:rPr>
          <w:tab/>
        </w:r>
        <w:r w:rsidR="00B01BF4" w:rsidRPr="006F69DD">
          <w:rPr>
            <w:rStyle w:val="Hyperlink"/>
            <w:rFonts w:cs="ONCPJN+Arial,Bold"/>
            <w:noProof/>
          </w:rPr>
          <w:t>Introduction</w:t>
        </w:r>
        <w:r w:rsidR="00B01BF4">
          <w:rPr>
            <w:noProof/>
            <w:webHidden/>
          </w:rPr>
          <w:tab/>
        </w:r>
        <w:r w:rsidR="00B01BF4">
          <w:rPr>
            <w:noProof/>
            <w:webHidden/>
          </w:rPr>
          <w:fldChar w:fldCharType="begin"/>
        </w:r>
        <w:r w:rsidR="00B01BF4">
          <w:rPr>
            <w:noProof/>
            <w:webHidden/>
          </w:rPr>
          <w:instrText xml:space="preserve"> PAGEREF _Toc499311630 \h </w:instrText>
        </w:r>
        <w:r w:rsidR="00B01BF4">
          <w:rPr>
            <w:noProof/>
            <w:webHidden/>
          </w:rPr>
        </w:r>
        <w:r w:rsidR="00B01BF4">
          <w:rPr>
            <w:noProof/>
            <w:webHidden/>
          </w:rPr>
          <w:fldChar w:fldCharType="separate"/>
        </w:r>
        <w:r w:rsidR="00B01BF4">
          <w:rPr>
            <w:noProof/>
            <w:webHidden/>
          </w:rPr>
          <w:t>3</w:t>
        </w:r>
        <w:r w:rsidR="00B01BF4">
          <w:rPr>
            <w:noProof/>
            <w:webHidden/>
          </w:rPr>
          <w:fldChar w:fldCharType="end"/>
        </w:r>
      </w:hyperlink>
    </w:p>
    <w:p w14:paraId="174D4267" w14:textId="77777777" w:rsidR="00B01BF4" w:rsidRDefault="00BC47DF">
      <w:pPr>
        <w:pStyle w:val="TOC2"/>
        <w:rPr>
          <w:rFonts w:asciiTheme="minorHAnsi" w:eastAsiaTheme="minorEastAsia" w:hAnsiTheme="minorHAnsi" w:cstheme="minorBidi"/>
          <w:b w:val="0"/>
          <w:noProof/>
          <w:sz w:val="22"/>
          <w:szCs w:val="22"/>
          <w:lang w:val="en-SG" w:eastAsia="en-SG"/>
        </w:rPr>
      </w:pPr>
      <w:hyperlink w:anchor="_Toc499311631" w:history="1">
        <w:r w:rsidR="00B01BF4" w:rsidRPr="006F69DD">
          <w:rPr>
            <w:rStyle w:val="Hyperlink"/>
            <w:noProof/>
          </w:rPr>
          <w:t>1.1</w:t>
        </w:r>
        <w:r w:rsidR="00B01BF4">
          <w:rPr>
            <w:rFonts w:asciiTheme="minorHAnsi" w:eastAsiaTheme="minorEastAsia" w:hAnsiTheme="minorHAnsi" w:cstheme="minorBidi"/>
            <w:b w:val="0"/>
            <w:noProof/>
            <w:sz w:val="22"/>
            <w:szCs w:val="22"/>
            <w:lang w:val="en-SG" w:eastAsia="en-SG"/>
          </w:rPr>
          <w:tab/>
        </w:r>
        <w:r w:rsidR="00B01BF4" w:rsidRPr="006F69DD">
          <w:rPr>
            <w:rStyle w:val="Hyperlink"/>
            <w:noProof/>
            <w:lang w:val="en-US"/>
          </w:rPr>
          <w:t>Overview</w:t>
        </w:r>
        <w:r w:rsidR="00B01BF4">
          <w:rPr>
            <w:noProof/>
            <w:webHidden/>
          </w:rPr>
          <w:tab/>
        </w:r>
        <w:r w:rsidR="00B01BF4">
          <w:rPr>
            <w:noProof/>
            <w:webHidden/>
          </w:rPr>
          <w:fldChar w:fldCharType="begin"/>
        </w:r>
        <w:r w:rsidR="00B01BF4">
          <w:rPr>
            <w:noProof/>
            <w:webHidden/>
          </w:rPr>
          <w:instrText xml:space="preserve"> PAGEREF _Toc499311631 \h </w:instrText>
        </w:r>
        <w:r w:rsidR="00B01BF4">
          <w:rPr>
            <w:noProof/>
            <w:webHidden/>
          </w:rPr>
        </w:r>
        <w:r w:rsidR="00B01BF4">
          <w:rPr>
            <w:noProof/>
            <w:webHidden/>
          </w:rPr>
          <w:fldChar w:fldCharType="separate"/>
        </w:r>
        <w:r w:rsidR="00B01BF4">
          <w:rPr>
            <w:noProof/>
            <w:webHidden/>
          </w:rPr>
          <w:t>3</w:t>
        </w:r>
        <w:r w:rsidR="00B01BF4">
          <w:rPr>
            <w:noProof/>
            <w:webHidden/>
          </w:rPr>
          <w:fldChar w:fldCharType="end"/>
        </w:r>
      </w:hyperlink>
    </w:p>
    <w:p w14:paraId="09F91FE5" w14:textId="77777777" w:rsidR="00B01BF4" w:rsidRDefault="00BC47DF">
      <w:pPr>
        <w:pStyle w:val="TOC1"/>
        <w:rPr>
          <w:rFonts w:asciiTheme="minorHAnsi" w:eastAsiaTheme="minorEastAsia" w:hAnsiTheme="minorHAnsi" w:cstheme="minorBidi"/>
          <w:b w:val="0"/>
          <w:noProof/>
          <w:sz w:val="22"/>
          <w:szCs w:val="22"/>
          <w:lang w:val="en-SG" w:eastAsia="en-SG"/>
        </w:rPr>
      </w:pPr>
      <w:hyperlink w:anchor="_Toc499311632" w:history="1">
        <w:r w:rsidR="00B01BF4" w:rsidRPr="006F69DD">
          <w:rPr>
            <w:rStyle w:val="Hyperlink"/>
            <w:rFonts w:cs="ONCPJN+Arial,Bold"/>
            <w:noProof/>
          </w:rPr>
          <w:t>2</w:t>
        </w:r>
        <w:r w:rsidR="00B01BF4">
          <w:rPr>
            <w:rFonts w:asciiTheme="minorHAnsi" w:eastAsiaTheme="minorEastAsia" w:hAnsiTheme="minorHAnsi" w:cstheme="minorBidi"/>
            <w:b w:val="0"/>
            <w:noProof/>
            <w:sz w:val="22"/>
            <w:szCs w:val="22"/>
            <w:lang w:val="en-SG" w:eastAsia="en-SG"/>
          </w:rPr>
          <w:tab/>
        </w:r>
        <w:r w:rsidR="00B01BF4" w:rsidRPr="006F69DD">
          <w:rPr>
            <w:rStyle w:val="Hyperlink"/>
            <w:rFonts w:cs="ONCPJN+Arial,Bold"/>
            <w:noProof/>
          </w:rPr>
          <w:t>Auxiliary Interface</w:t>
        </w:r>
        <w:r w:rsidR="00B01BF4">
          <w:rPr>
            <w:noProof/>
            <w:webHidden/>
          </w:rPr>
          <w:tab/>
        </w:r>
        <w:r w:rsidR="00B01BF4">
          <w:rPr>
            <w:noProof/>
            <w:webHidden/>
          </w:rPr>
          <w:fldChar w:fldCharType="begin"/>
        </w:r>
        <w:r w:rsidR="00B01BF4">
          <w:rPr>
            <w:noProof/>
            <w:webHidden/>
          </w:rPr>
          <w:instrText xml:space="preserve"> PAGEREF _Toc499311632 \h </w:instrText>
        </w:r>
        <w:r w:rsidR="00B01BF4">
          <w:rPr>
            <w:noProof/>
            <w:webHidden/>
          </w:rPr>
        </w:r>
        <w:r w:rsidR="00B01BF4">
          <w:rPr>
            <w:noProof/>
            <w:webHidden/>
          </w:rPr>
          <w:fldChar w:fldCharType="separate"/>
        </w:r>
        <w:r w:rsidR="00B01BF4">
          <w:rPr>
            <w:noProof/>
            <w:webHidden/>
          </w:rPr>
          <w:t>4</w:t>
        </w:r>
        <w:r w:rsidR="00B01BF4">
          <w:rPr>
            <w:noProof/>
            <w:webHidden/>
          </w:rPr>
          <w:fldChar w:fldCharType="end"/>
        </w:r>
      </w:hyperlink>
    </w:p>
    <w:p w14:paraId="354949B1" w14:textId="77777777" w:rsidR="00B01BF4" w:rsidRDefault="00BC47DF">
      <w:pPr>
        <w:pStyle w:val="TOC1"/>
        <w:rPr>
          <w:rFonts w:asciiTheme="minorHAnsi" w:eastAsiaTheme="minorEastAsia" w:hAnsiTheme="minorHAnsi" w:cstheme="minorBidi"/>
          <w:b w:val="0"/>
          <w:noProof/>
          <w:sz w:val="22"/>
          <w:szCs w:val="22"/>
          <w:lang w:val="en-SG" w:eastAsia="en-SG"/>
        </w:rPr>
      </w:pPr>
      <w:hyperlink w:anchor="_Toc499311633" w:history="1">
        <w:r w:rsidR="00B01BF4" w:rsidRPr="006F69DD">
          <w:rPr>
            <w:rStyle w:val="Hyperlink"/>
            <w:rFonts w:cs="ONCPJN+Arial,Bold"/>
            <w:noProof/>
          </w:rPr>
          <w:t>3</w:t>
        </w:r>
        <w:r w:rsidR="00B01BF4">
          <w:rPr>
            <w:rFonts w:asciiTheme="minorHAnsi" w:eastAsiaTheme="minorEastAsia" w:hAnsiTheme="minorHAnsi" w:cstheme="minorBidi"/>
            <w:b w:val="0"/>
            <w:noProof/>
            <w:sz w:val="22"/>
            <w:szCs w:val="22"/>
            <w:lang w:val="en-SG" w:eastAsia="en-SG"/>
          </w:rPr>
          <w:tab/>
        </w:r>
        <w:r w:rsidR="00B01BF4" w:rsidRPr="006F69DD">
          <w:rPr>
            <w:rStyle w:val="Hyperlink"/>
            <w:rFonts w:cs="ONCPJN+Arial,Bold"/>
            <w:noProof/>
          </w:rPr>
          <w:t>Enable / Disable Auxiliary Interface.</w:t>
        </w:r>
        <w:r w:rsidR="00B01BF4">
          <w:rPr>
            <w:noProof/>
            <w:webHidden/>
          </w:rPr>
          <w:tab/>
        </w:r>
        <w:r w:rsidR="00B01BF4">
          <w:rPr>
            <w:noProof/>
            <w:webHidden/>
          </w:rPr>
          <w:fldChar w:fldCharType="begin"/>
        </w:r>
        <w:r w:rsidR="00B01BF4">
          <w:rPr>
            <w:noProof/>
            <w:webHidden/>
          </w:rPr>
          <w:instrText xml:space="preserve"> PAGEREF _Toc499311633 \h </w:instrText>
        </w:r>
        <w:r w:rsidR="00B01BF4">
          <w:rPr>
            <w:noProof/>
            <w:webHidden/>
          </w:rPr>
        </w:r>
        <w:r w:rsidR="00B01BF4">
          <w:rPr>
            <w:noProof/>
            <w:webHidden/>
          </w:rPr>
          <w:fldChar w:fldCharType="separate"/>
        </w:r>
        <w:r w:rsidR="00B01BF4">
          <w:rPr>
            <w:noProof/>
            <w:webHidden/>
          </w:rPr>
          <w:t>7</w:t>
        </w:r>
        <w:r w:rsidR="00B01BF4">
          <w:rPr>
            <w:noProof/>
            <w:webHidden/>
          </w:rPr>
          <w:fldChar w:fldCharType="end"/>
        </w:r>
      </w:hyperlink>
    </w:p>
    <w:p w14:paraId="579CD94D" w14:textId="77777777" w:rsidR="00B01BF4" w:rsidRDefault="00BC47DF">
      <w:pPr>
        <w:pStyle w:val="TOC1"/>
        <w:rPr>
          <w:rFonts w:asciiTheme="minorHAnsi" w:eastAsiaTheme="minorEastAsia" w:hAnsiTheme="minorHAnsi" w:cstheme="minorBidi"/>
          <w:b w:val="0"/>
          <w:noProof/>
          <w:sz w:val="22"/>
          <w:szCs w:val="22"/>
          <w:lang w:val="en-SG" w:eastAsia="en-SG"/>
        </w:rPr>
      </w:pPr>
      <w:hyperlink w:anchor="_Toc499311634" w:history="1">
        <w:r w:rsidR="00B01BF4" w:rsidRPr="006F69DD">
          <w:rPr>
            <w:rStyle w:val="Hyperlink"/>
            <w:rFonts w:cs="ONCPJN+Arial,Bold"/>
            <w:noProof/>
          </w:rPr>
          <w:t>4</w:t>
        </w:r>
        <w:r w:rsidR="00B01BF4">
          <w:rPr>
            <w:rFonts w:asciiTheme="minorHAnsi" w:eastAsiaTheme="minorEastAsia" w:hAnsiTheme="minorHAnsi" w:cstheme="minorBidi"/>
            <w:b w:val="0"/>
            <w:noProof/>
            <w:sz w:val="22"/>
            <w:szCs w:val="22"/>
            <w:lang w:val="en-SG" w:eastAsia="en-SG"/>
          </w:rPr>
          <w:tab/>
        </w:r>
        <w:r w:rsidR="00B01BF4" w:rsidRPr="006F69DD">
          <w:rPr>
            <w:rStyle w:val="Hyperlink"/>
            <w:rFonts w:cs="ONCPJN+Arial,Bold"/>
            <w:noProof/>
          </w:rPr>
          <w:t>I</w:t>
        </w:r>
        <w:r w:rsidR="00B01BF4" w:rsidRPr="006F69DD">
          <w:rPr>
            <w:rStyle w:val="Hyperlink"/>
            <w:rFonts w:cs="ONCPJN+Arial,Bold"/>
            <w:noProof/>
            <w:vertAlign w:val="superscript"/>
          </w:rPr>
          <w:t>2</w:t>
        </w:r>
        <w:r w:rsidR="00B01BF4" w:rsidRPr="006F69DD">
          <w:rPr>
            <w:rStyle w:val="Hyperlink"/>
            <w:rFonts w:cs="ONCPJN+Arial,Bold"/>
            <w:noProof/>
          </w:rPr>
          <w:t>C Access</w:t>
        </w:r>
        <w:r w:rsidR="00B01BF4">
          <w:rPr>
            <w:noProof/>
            <w:webHidden/>
          </w:rPr>
          <w:tab/>
        </w:r>
        <w:r w:rsidR="00B01BF4">
          <w:rPr>
            <w:noProof/>
            <w:webHidden/>
          </w:rPr>
          <w:fldChar w:fldCharType="begin"/>
        </w:r>
        <w:r w:rsidR="00B01BF4">
          <w:rPr>
            <w:noProof/>
            <w:webHidden/>
          </w:rPr>
          <w:instrText xml:space="preserve"> PAGEREF _Toc499311634 \h </w:instrText>
        </w:r>
        <w:r w:rsidR="00B01BF4">
          <w:rPr>
            <w:noProof/>
            <w:webHidden/>
          </w:rPr>
        </w:r>
        <w:r w:rsidR="00B01BF4">
          <w:rPr>
            <w:noProof/>
            <w:webHidden/>
          </w:rPr>
          <w:fldChar w:fldCharType="separate"/>
        </w:r>
        <w:r w:rsidR="00B01BF4">
          <w:rPr>
            <w:noProof/>
            <w:webHidden/>
          </w:rPr>
          <w:t>8</w:t>
        </w:r>
        <w:r w:rsidR="00B01BF4">
          <w:rPr>
            <w:noProof/>
            <w:webHidden/>
          </w:rPr>
          <w:fldChar w:fldCharType="end"/>
        </w:r>
      </w:hyperlink>
    </w:p>
    <w:p w14:paraId="37493C2F" w14:textId="77777777" w:rsidR="00B01BF4" w:rsidRDefault="00BC47DF">
      <w:pPr>
        <w:pStyle w:val="TOC2"/>
        <w:rPr>
          <w:rFonts w:asciiTheme="minorHAnsi" w:eastAsiaTheme="minorEastAsia" w:hAnsiTheme="minorHAnsi" w:cstheme="minorBidi"/>
          <w:b w:val="0"/>
          <w:noProof/>
          <w:sz w:val="22"/>
          <w:szCs w:val="22"/>
          <w:lang w:val="en-SG" w:eastAsia="en-SG"/>
        </w:rPr>
      </w:pPr>
      <w:hyperlink w:anchor="_Toc499311635" w:history="1">
        <w:r w:rsidR="00B01BF4" w:rsidRPr="006F69DD">
          <w:rPr>
            <w:rStyle w:val="Hyperlink"/>
            <w:noProof/>
            <w:lang w:val="en-US"/>
          </w:rPr>
          <w:t>4.1</w:t>
        </w:r>
        <w:r w:rsidR="00B01BF4">
          <w:rPr>
            <w:rFonts w:asciiTheme="minorHAnsi" w:eastAsiaTheme="minorEastAsia" w:hAnsiTheme="minorHAnsi" w:cstheme="minorBidi"/>
            <w:b w:val="0"/>
            <w:noProof/>
            <w:sz w:val="22"/>
            <w:szCs w:val="22"/>
            <w:lang w:val="en-SG" w:eastAsia="en-SG"/>
          </w:rPr>
          <w:tab/>
        </w:r>
        <w:r w:rsidR="00B01BF4" w:rsidRPr="006F69DD">
          <w:rPr>
            <w:rStyle w:val="Hyperlink"/>
            <w:noProof/>
            <w:lang w:val="en-US"/>
          </w:rPr>
          <w:t>Interrupt notification.</w:t>
        </w:r>
        <w:r w:rsidR="00B01BF4">
          <w:rPr>
            <w:noProof/>
            <w:webHidden/>
          </w:rPr>
          <w:tab/>
        </w:r>
        <w:r w:rsidR="00B01BF4">
          <w:rPr>
            <w:noProof/>
            <w:webHidden/>
          </w:rPr>
          <w:fldChar w:fldCharType="begin"/>
        </w:r>
        <w:r w:rsidR="00B01BF4">
          <w:rPr>
            <w:noProof/>
            <w:webHidden/>
          </w:rPr>
          <w:instrText xml:space="preserve"> PAGEREF _Toc499311635 \h </w:instrText>
        </w:r>
        <w:r w:rsidR="00B01BF4">
          <w:rPr>
            <w:noProof/>
            <w:webHidden/>
          </w:rPr>
        </w:r>
        <w:r w:rsidR="00B01BF4">
          <w:rPr>
            <w:noProof/>
            <w:webHidden/>
          </w:rPr>
          <w:fldChar w:fldCharType="separate"/>
        </w:r>
        <w:r w:rsidR="00B01BF4">
          <w:rPr>
            <w:noProof/>
            <w:webHidden/>
          </w:rPr>
          <w:t>8</w:t>
        </w:r>
        <w:r w:rsidR="00B01BF4">
          <w:rPr>
            <w:noProof/>
            <w:webHidden/>
          </w:rPr>
          <w:fldChar w:fldCharType="end"/>
        </w:r>
      </w:hyperlink>
    </w:p>
    <w:p w14:paraId="0F96AF6B" w14:textId="77777777" w:rsidR="00B01BF4" w:rsidRDefault="00BC47DF">
      <w:pPr>
        <w:pStyle w:val="TOC2"/>
        <w:rPr>
          <w:rFonts w:asciiTheme="minorHAnsi" w:eastAsiaTheme="minorEastAsia" w:hAnsiTheme="minorHAnsi" w:cstheme="minorBidi"/>
          <w:b w:val="0"/>
          <w:noProof/>
          <w:sz w:val="22"/>
          <w:szCs w:val="22"/>
          <w:lang w:val="en-SG" w:eastAsia="en-SG"/>
        </w:rPr>
      </w:pPr>
      <w:hyperlink w:anchor="_Toc499311636" w:history="1">
        <w:r w:rsidR="00B01BF4" w:rsidRPr="006F69DD">
          <w:rPr>
            <w:rStyle w:val="Hyperlink"/>
            <w:noProof/>
            <w:lang w:val="en-US"/>
          </w:rPr>
          <w:t>5</w:t>
        </w:r>
        <w:r w:rsidR="00B01BF4">
          <w:rPr>
            <w:rFonts w:asciiTheme="minorHAnsi" w:eastAsiaTheme="minorEastAsia" w:hAnsiTheme="minorHAnsi" w:cstheme="minorBidi"/>
            <w:b w:val="0"/>
            <w:noProof/>
            <w:sz w:val="22"/>
            <w:szCs w:val="22"/>
            <w:lang w:val="en-SG" w:eastAsia="en-SG"/>
          </w:rPr>
          <w:tab/>
        </w:r>
        <w:r w:rsidR="00B01BF4" w:rsidRPr="006F69DD">
          <w:rPr>
            <w:rStyle w:val="Hyperlink"/>
            <w:noProof/>
            <w:lang w:val="en-US"/>
          </w:rPr>
          <w:t>I</w:t>
        </w:r>
        <w:r w:rsidR="00B01BF4" w:rsidRPr="006F69DD">
          <w:rPr>
            <w:rStyle w:val="Hyperlink"/>
            <w:noProof/>
            <w:vertAlign w:val="superscript"/>
            <w:lang w:val="en-US"/>
          </w:rPr>
          <w:t>2</w:t>
        </w:r>
        <w:r w:rsidR="00B01BF4" w:rsidRPr="006F69DD">
          <w:rPr>
            <w:rStyle w:val="Hyperlink"/>
            <w:noProof/>
            <w:lang w:val="en-US"/>
          </w:rPr>
          <w:t>C Register Description</w:t>
        </w:r>
        <w:r w:rsidR="00B01BF4">
          <w:rPr>
            <w:noProof/>
            <w:webHidden/>
          </w:rPr>
          <w:tab/>
        </w:r>
        <w:r w:rsidR="00B01BF4">
          <w:rPr>
            <w:noProof/>
            <w:webHidden/>
          </w:rPr>
          <w:fldChar w:fldCharType="begin"/>
        </w:r>
        <w:r w:rsidR="00B01BF4">
          <w:rPr>
            <w:noProof/>
            <w:webHidden/>
          </w:rPr>
          <w:instrText xml:space="preserve"> PAGEREF _Toc499311636 \h </w:instrText>
        </w:r>
        <w:r w:rsidR="00B01BF4">
          <w:rPr>
            <w:noProof/>
            <w:webHidden/>
          </w:rPr>
        </w:r>
        <w:r w:rsidR="00B01BF4">
          <w:rPr>
            <w:noProof/>
            <w:webHidden/>
          </w:rPr>
          <w:fldChar w:fldCharType="separate"/>
        </w:r>
        <w:r w:rsidR="00B01BF4">
          <w:rPr>
            <w:noProof/>
            <w:webHidden/>
          </w:rPr>
          <w:t>9</w:t>
        </w:r>
        <w:r w:rsidR="00B01BF4">
          <w:rPr>
            <w:noProof/>
            <w:webHidden/>
          </w:rPr>
          <w:fldChar w:fldCharType="end"/>
        </w:r>
      </w:hyperlink>
    </w:p>
    <w:p w14:paraId="22D45545" w14:textId="77777777" w:rsidR="00B01BF4" w:rsidRDefault="00BC47DF">
      <w:pPr>
        <w:pStyle w:val="TOC1"/>
        <w:rPr>
          <w:rFonts w:asciiTheme="minorHAnsi" w:eastAsiaTheme="minorEastAsia" w:hAnsiTheme="minorHAnsi" w:cstheme="minorBidi"/>
          <w:b w:val="0"/>
          <w:noProof/>
          <w:sz w:val="22"/>
          <w:szCs w:val="22"/>
          <w:lang w:val="en-SG" w:eastAsia="en-SG"/>
        </w:rPr>
      </w:pPr>
      <w:hyperlink w:anchor="_Toc499311637" w:history="1">
        <w:r w:rsidR="00B01BF4" w:rsidRPr="006F69DD">
          <w:rPr>
            <w:rStyle w:val="Hyperlink"/>
            <w:rFonts w:cs="ONCPJN+Arial,Bold"/>
            <w:noProof/>
          </w:rPr>
          <w:t>6</w:t>
        </w:r>
        <w:r w:rsidR="00B01BF4">
          <w:rPr>
            <w:rFonts w:asciiTheme="minorHAnsi" w:eastAsiaTheme="minorEastAsia" w:hAnsiTheme="minorHAnsi" w:cstheme="minorBidi"/>
            <w:b w:val="0"/>
            <w:noProof/>
            <w:sz w:val="22"/>
            <w:szCs w:val="22"/>
            <w:lang w:val="en-SG" w:eastAsia="en-SG"/>
          </w:rPr>
          <w:tab/>
        </w:r>
        <w:r w:rsidR="00B01BF4" w:rsidRPr="006F69DD">
          <w:rPr>
            <w:rStyle w:val="Hyperlink"/>
            <w:rFonts w:cs="ONCPJN+Arial,Bold"/>
            <w:noProof/>
          </w:rPr>
          <w:t>Contact Information</w:t>
        </w:r>
        <w:r w:rsidR="00B01BF4">
          <w:rPr>
            <w:noProof/>
            <w:webHidden/>
          </w:rPr>
          <w:tab/>
        </w:r>
        <w:r w:rsidR="00B01BF4">
          <w:rPr>
            <w:noProof/>
            <w:webHidden/>
          </w:rPr>
          <w:fldChar w:fldCharType="begin"/>
        </w:r>
        <w:r w:rsidR="00B01BF4">
          <w:rPr>
            <w:noProof/>
            <w:webHidden/>
          </w:rPr>
          <w:instrText xml:space="preserve"> PAGEREF _Toc499311637 \h </w:instrText>
        </w:r>
        <w:r w:rsidR="00B01BF4">
          <w:rPr>
            <w:noProof/>
            <w:webHidden/>
          </w:rPr>
        </w:r>
        <w:r w:rsidR="00B01BF4">
          <w:rPr>
            <w:noProof/>
            <w:webHidden/>
          </w:rPr>
          <w:fldChar w:fldCharType="separate"/>
        </w:r>
        <w:r w:rsidR="00B01BF4">
          <w:rPr>
            <w:noProof/>
            <w:webHidden/>
          </w:rPr>
          <w:t>16</w:t>
        </w:r>
        <w:r w:rsidR="00B01BF4">
          <w:rPr>
            <w:noProof/>
            <w:webHidden/>
          </w:rPr>
          <w:fldChar w:fldCharType="end"/>
        </w:r>
      </w:hyperlink>
    </w:p>
    <w:p w14:paraId="46D7F0C9" w14:textId="77777777" w:rsidR="00B01BF4" w:rsidRDefault="00BC47DF">
      <w:pPr>
        <w:pStyle w:val="TOC1"/>
        <w:rPr>
          <w:rFonts w:asciiTheme="minorHAnsi" w:eastAsiaTheme="minorEastAsia" w:hAnsiTheme="minorHAnsi" w:cstheme="minorBidi"/>
          <w:b w:val="0"/>
          <w:noProof/>
          <w:sz w:val="22"/>
          <w:szCs w:val="22"/>
          <w:lang w:val="en-SG" w:eastAsia="en-SG"/>
        </w:rPr>
      </w:pPr>
      <w:hyperlink w:anchor="_Toc499311638" w:history="1">
        <w:r w:rsidR="00B01BF4" w:rsidRPr="006F69DD">
          <w:rPr>
            <w:rStyle w:val="Hyperlink"/>
            <w:rFonts w:cs="ONCPJN+Arial,Bold"/>
            <w:noProof/>
          </w:rPr>
          <w:t>Appendix A - References</w:t>
        </w:r>
        <w:r w:rsidR="00B01BF4">
          <w:rPr>
            <w:noProof/>
            <w:webHidden/>
          </w:rPr>
          <w:tab/>
        </w:r>
        <w:r w:rsidR="00B01BF4">
          <w:rPr>
            <w:noProof/>
            <w:webHidden/>
          </w:rPr>
          <w:fldChar w:fldCharType="begin"/>
        </w:r>
        <w:r w:rsidR="00B01BF4">
          <w:rPr>
            <w:noProof/>
            <w:webHidden/>
          </w:rPr>
          <w:instrText xml:space="preserve"> PAGEREF _Toc499311638 \h </w:instrText>
        </w:r>
        <w:r w:rsidR="00B01BF4">
          <w:rPr>
            <w:noProof/>
            <w:webHidden/>
          </w:rPr>
        </w:r>
        <w:r w:rsidR="00B01BF4">
          <w:rPr>
            <w:noProof/>
            <w:webHidden/>
          </w:rPr>
          <w:fldChar w:fldCharType="separate"/>
        </w:r>
        <w:r w:rsidR="00B01BF4">
          <w:rPr>
            <w:noProof/>
            <w:webHidden/>
          </w:rPr>
          <w:t>17</w:t>
        </w:r>
        <w:r w:rsidR="00B01BF4">
          <w:rPr>
            <w:noProof/>
            <w:webHidden/>
          </w:rPr>
          <w:fldChar w:fldCharType="end"/>
        </w:r>
      </w:hyperlink>
    </w:p>
    <w:p w14:paraId="653D3C1D" w14:textId="77777777" w:rsidR="00B01BF4" w:rsidRDefault="00BC47DF">
      <w:pPr>
        <w:pStyle w:val="TOC2"/>
        <w:rPr>
          <w:rFonts w:asciiTheme="minorHAnsi" w:eastAsiaTheme="minorEastAsia" w:hAnsiTheme="minorHAnsi" w:cstheme="minorBidi"/>
          <w:b w:val="0"/>
          <w:noProof/>
          <w:sz w:val="22"/>
          <w:szCs w:val="22"/>
          <w:lang w:val="en-SG" w:eastAsia="en-SG"/>
        </w:rPr>
      </w:pPr>
      <w:hyperlink w:anchor="_Toc499311639" w:history="1">
        <w:r w:rsidR="00B01BF4" w:rsidRPr="006F69DD">
          <w:rPr>
            <w:rStyle w:val="Hyperlink"/>
            <w:noProof/>
          </w:rPr>
          <w:t>Document References</w:t>
        </w:r>
        <w:r w:rsidR="00B01BF4">
          <w:rPr>
            <w:noProof/>
            <w:webHidden/>
          </w:rPr>
          <w:tab/>
        </w:r>
        <w:r w:rsidR="00B01BF4">
          <w:rPr>
            <w:noProof/>
            <w:webHidden/>
          </w:rPr>
          <w:fldChar w:fldCharType="begin"/>
        </w:r>
        <w:r w:rsidR="00B01BF4">
          <w:rPr>
            <w:noProof/>
            <w:webHidden/>
          </w:rPr>
          <w:instrText xml:space="preserve"> PAGEREF _Toc499311639 \h </w:instrText>
        </w:r>
        <w:r w:rsidR="00B01BF4">
          <w:rPr>
            <w:noProof/>
            <w:webHidden/>
          </w:rPr>
        </w:r>
        <w:r w:rsidR="00B01BF4">
          <w:rPr>
            <w:noProof/>
            <w:webHidden/>
          </w:rPr>
          <w:fldChar w:fldCharType="separate"/>
        </w:r>
        <w:r w:rsidR="00B01BF4">
          <w:rPr>
            <w:noProof/>
            <w:webHidden/>
          </w:rPr>
          <w:t>17</w:t>
        </w:r>
        <w:r w:rsidR="00B01BF4">
          <w:rPr>
            <w:noProof/>
            <w:webHidden/>
          </w:rPr>
          <w:fldChar w:fldCharType="end"/>
        </w:r>
      </w:hyperlink>
    </w:p>
    <w:p w14:paraId="7938105B" w14:textId="77777777" w:rsidR="00B01BF4" w:rsidRDefault="00BC47DF">
      <w:pPr>
        <w:pStyle w:val="TOC2"/>
        <w:rPr>
          <w:rFonts w:asciiTheme="minorHAnsi" w:eastAsiaTheme="minorEastAsia" w:hAnsiTheme="minorHAnsi" w:cstheme="minorBidi"/>
          <w:b w:val="0"/>
          <w:noProof/>
          <w:sz w:val="22"/>
          <w:szCs w:val="22"/>
          <w:lang w:val="en-SG" w:eastAsia="en-SG"/>
        </w:rPr>
      </w:pPr>
      <w:hyperlink w:anchor="_Toc499311640" w:history="1">
        <w:r w:rsidR="00B01BF4" w:rsidRPr="006F69DD">
          <w:rPr>
            <w:rStyle w:val="Hyperlink"/>
            <w:noProof/>
          </w:rPr>
          <w:t>Acronyms and Abbreviations</w:t>
        </w:r>
        <w:r w:rsidR="00B01BF4">
          <w:rPr>
            <w:noProof/>
            <w:webHidden/>
          </w:rPr>
          <w:tab/>
        </w:r>
        <w:r w:rsidR="00B01BF4">
          <w:rPr>
            <w:noProof/>
            <w:webHidden/>
          </w:rPr>
          <w:fldChar w:fldCharType="begin"/>
        </w:r>
        <w:r w:rsidR="00B01BF4">
          <w:rPr>
            <w:noProof/>
            <w:webHidden/>
          </w:rPr>
          <w:instrText xml:space="preserve"> PAGEREF _Toc499311640 \h </w:instrText>
        </w:r>
        <w:r w:rsidR="00B01BF4">
          <w:rPr>
            <w:noProof/>
            <w:webHidden/>
          </w:rPr>
        </w:r>
        <w:r w:rsidR="00B01BF4">
          <w:rPr>
            <w:noProof/>
            <w:webHidden/>
          </w:rPr>
          <w:fldChar w:fldCharType="separate"/>
        </w:r>
        <w:r w:rsidR="00B01BF4">
          <w:rPr>
            <w:noProof/>
            <w:webHidden/>
          </w:rPr>
          <w:t>17</w:t>
        </w:r>
        <w:r w:rsidR="00B01BF4">
          <w:rPr>
            <w:noProof/>
            <w:webHidden/>
          </w:rPr>
          <w:fldChar w:fldCharType="end"/>
        </w:r>
      </w:hyperlink>
    </w:p>
    <w:p w14:paraId="76D85B81" w14:textId="77777777" w:rsidR="00B01BF4" w:rsidRDefault="00BC47DF">
      <w:pPr>
        <w:pStyle w:val="TOC1"/>
        <w:rPr>
          <w:rFonts w:asciiTheme="minorHAnsi" w:eastAsiaTheme="minorEastAsia" w:hAnsiTheme="minorHAnsi" w:cstheme="minorBidi"/>
          <w:b w:val="0"/>
          <w:noProof/>
          <w:sz w:val="22"/>
          <w:szCs w:val="22"/>
          <w:lang w:val="en-SG" w:eastAsia="en-SG"/>
        </w:rPr>
      </w:pPr>
      <w:hyperlink w:anchor="_Toc499311641" w:history="1">
        <w:r w:rsidR="00B01BF4" w:rsidRPr="006F69DD">
          <w:rPr>
            <w:rStyle w:val="Hyperlink"/>
            <w:rFonts w:cs="ONCPJN+Arial,Bold"/>
            <w:noProof/>
          </w:rPr>
          <w:t>Appendix B – List of Tables &amp; Figures</w:t>
        </w:r>
        <w:r w:rsidR="00B01BF4">
          <w:rPr>
            <w:noProof/>
            <w:webHidden/>
          </w:rPr>
          <w:tab/>
        </w:r>
        <w:r w:rsidR="00B01BF4">
          <w:rPr>
            <w:noProof/>
            <w:webHidden/>
          </w:rPr>
          <w:fldChar w:fldCharType="begin"/>
        </w:r>
        <w:r w:rsidR="00B01BF4">
          <w:rPr>
            <w:noProof/>
            <w:webHidden/>
          </w:rPr>
          <w:instrText xml:space="preserve"> PAGEREF _Toc499311641 \h </w:instrText>
        </w:r>
        <w:r w:rsidR="00B01BF4">
          <w:rPr>
            <w:noProof/>
            <w:webHidden/>
          </w:rPr>
        </w:r>
        <w:r w:rsidR="00B01BF4">
          <w:rPr>
            <w:noProof/>
            <w:webHidden/>
          </w:rPr>
          <w:fldChar w:fldCharType="separate"/>
        </w:r>
        <w:r w:rsidR="00B01BF4">
          <w:rPr>
            <w:noProof/>
            <w:webHidden/>
          </w:rPr>
          <w:t>18</w:t>
        </w:r>
        <w:r w:rsidR="00B01BF4">
          <w:rPr>
            <w:noProof/>
            <w:webHidden/>
          </w:rPr>
          <w:fldChar w:fldCharType="end"/>
        </w:r>
      </w:hyperlink>
    </w:p>
    <w:p w14:paraId="653B6C28" w14:textId="77777777" w:rsidR="00B01BF4" w:rsidRDefault="00BC47DF">
      <w:pPr>
        <w:pStyle w:val="TOC2"/>
        <w:rPr>
          <w:rFonts w:asciiTheme="minorHAnsi" w:eastAsiaTheme="minorEastAsia" w:hAnsiTheme="minorHAnsi" w:cstheme="minorBidi"/>
          <w:b w:val="0"/>
          <w:noProof/>
          <w:sz w:val="22"/>
          <w:szCs w:val="22"/>
          <w:lang w:val="en-SG" w:eastAsia="en-SG"/>
        </w:rPr>
      </w:pPr>
      <w:hyperlink w:anchor="_Toc499311642" w:history="1">
        <w:r w:rsidR="00B01BF4" w:rsidRPr="006F69DD">
          <w:rPr>
            <w:rStyle w:val="Hyperlink"/>
            <w:noProof/>
          </w:rPr>
          <w:t>List of Figures</w:t>
        </w:r>
        <w:r w:rsidR="00B01BF4">
          <w:rPr>
            <w:noProof/>
            <w:webHidden/>
          </w:rPr>
          <w:tab/>
        </w:r>
        <w:r w:rsidR="00B01BF4">
          <w:rPr>
            <w:noProof/>
            <w:webHidden/>
          </w:rPr>
          <w:fldChar w:fldCharType="begin"/>
        </w:r>
        <w:r w:rsidR="00B01BF4">
          <w:rPr>
            <w:noProof/>
            <w:webHidden/>
          </w:rPr>
          <w:instrText xml:space="preserve"> PAGEREF _Toc499311642 \h </w:instrText>
        </w:r>
        <w:r w:rsidR="00B01BF4">
          <w:rPr>
            <w:noProof/>
            <w:webHidden/>
          </w:rPr>
        </w:r>
        <w:r w:rsidR="00B01BF4">
          <w:rPr>
            <w:noProof/>
            <w:webHidden/>
          </w:rPr>
          <w:fldChar w:fldCharType="separate"/>
        </w:r>
        <w:r w:rsidR="00B01BF4">
          <w:rPr>
            <w:noProof/>
            <w:webHidden/>
          </w:rPr>
          <w:t>18</w:t>
        </w:r>
        <w:r w:rsidR="00B01BF4">
          <w:rPr>
            <w:noProof/>
            <w:webHidden/>
          </w:rPr>
          <w:fldChar w:fldCharType="end"/>
        </w:r>
      </w:hyperlink>
    </w:p>
    <w:p w14:paraId="33B123F5" w14:textId="77777777" w:rsidR="00B01BF4" w:rsidRDefault="00BC47DF">
      <w:pPr>
        <w:pStyle w:val="TOC2"/>
        <w:rPr>
          <w:rFonts w:asciiTheme="minorHAnsi" w:eastAsiaTheme="minorEastAsia" w:hAnsiTheme="minorHAnsi" w:cstheme="minorBidi"/>
          <w:b w:val="0"/>
          <w:noProof/>
          <w:sz w:val="22"/>
          <w:szCs w:val="22"/>
          <w:lang w:val="en-SG" w:eastAsia="en-SG"/>
        </w:rPr>
      </w:pPr>
      <w:hyperlink w:anchor="_Toc499311643" w:history="1">
        <w:r w:rsidR="00B01BF4" w:rsidRPr="006F69DD">
          <w:rPr>
            <w:rStyle w:val="Hyperlink"/>
            <w:noProof/>
          </w:rPr>
          <w:t>List of Tables</w:t>
        </w:r>
        <w:r w:rsidR="00B01BF4">
          <w:rPr>
            <w:noProof/>
            <w:webHidden/>
          </w:rPr>
          <w:tab/>
        </w:r>
        <w:r w:rsidR="00B01BF4">
          <w:rPr>
            <w:noProof/>
            <w:webHidden/>
          </w:rPr>
          <w:fldChar w:fldCharType="begin"/>
        </w:r>
        <w:r w:rsidR="00B01BF4">
          <w:rPr>
            <w:noProof/>
            <w:webHidden/>
          </w:rPr>
          <w:instrText xml:space="preserve"> PAGEREF _Toc499311643 \h </w:instrText>
        </w:r>
        <w:r w:rsidR="00B01BF4">
          <w:rPr>
            <w:noProof/>
            <w:webHidden/>
          </w:rPr>
        </w:r>
        <w:r w:rsidR="00B01BF4">
          <w:rPr>
            <w:noProof/>
            <w:webHidden/>
          </w:rPr>
          <w:fldChar w:fldCharType="separate"/>
        </w:r>
        <w:r w:rsidR="00B01BF4">
          <w:rPr>
            <w:noProof/>
            <w:webHidden/>
          </w:rPr>
          <w:t>18</w:t>
        </w:r>
        <w:r w:rsidR="00B01BF4">
          <w:rPr>
            <w:noProof/>
            <w:webHidden/>
          </w:rPr>
          <w:fldChar w:fldCharType="end"/>
        </w:r>
      </w:hyperlink>
    </w:p>
    <w:p w14:paraId="2DBD3749" w14:textId="77777777" w:rsidR="00B01BF4" w:rsidRDefault="00BC47DF">
      <w:pPr>
        <w:pStyle w:val="TOC1"/>
        <w:rPr>
          <w:rFonts w:asciiTheme="minorHAnsi" w:eastAsiaTheme="minorEastAsia" w:hAnsiTheme="minorHAnsi" w:cstheme="minorBidi"/>
          <w:b w:val="0"/>
          <w:noProof/>
          <w:sz w:val="22"/>
          <w:szCs w:val="22"/>
          <w:lang w:val="en-SG" w:eastAsia="en-SG"/>
        </w:rPr>
      </w:pPr>
      <w:hyperlink w:anchor="_Toc499311644" w:history="1">
        <w:r w:rsidR="00B01BF4" w:rsidRPr="006F69DD">
          <w:rPr>
            <w:rStyle w:val="Hyperlink"/>
            <w:rFonts w:cs="ONCPJN+Arial,Bold"/>
            <w:noProof/>
          </w:rPr>
          <w:t>Appendix C – Revision History</w:t>
        </w:r>
        <w:r w:rsidR="00B01BF4">
          <w:rPr>
            <w:noProof/>
            <w:webHidden/>
          </w:rPr>
          <w:tab/>
        </w:r>
        <w:r w:rsidR="00B01BF4">
          <w:rPr>
            <w:noProof/>
            <w:webHidden/>
          </w:rPr>
          <w:fldChar w:fldCharType="begin"/>
        </w:r>
        <w:r w:rsidR="00B01BF4">
          <w:rPr>
            <w:noProof/>
            <w:webHidden/>
          </w:rPr>
          <w:instrText xml:space="preserve"> PAGEREF _Toc499311644 \h </w:instrText>
        </w:r>
        <w:r w:rsidR="00B01BF4">
          <w:rPr>
            <w:noProof/>
            <w:webHidden/>
          </w:rPr>
        </w:r>
        <w:r w:rsidR="00B01BF4">
          <w:rPr>
            <w:noProof/>
            <w:webHidden/>
          </w:rPr>
          <w:fldChar w:fldCharType="separate"/>
        </w:r>
        <w:r w:rsidR="00B01BF4">
          <w:rPr>
            <w:noProof/>
            <w:webHidden/>
          </w:rPr>
          <w:t>19</w:t>
        </w:r>
        <w:r w:rsidR="00B01BF4">
          <w:rPr>
            <w:noProof/>
            <w:webHidden/>
          </w:rPr>
          <w:fldChar w:fldCharType="end"/>
        </w:r>
      </w:hyperlink>
    </w:p>
    <w:p w14:paraId="336DC4DF" w14:textId="77777777" w:rsidR="00C713AD" w:rsidRDefault="00C713AD" w:rsidP="00C713AD">
      <w:r>
        <w:fldChar w:fldCharType="end"/>
      </w:r>
    </w:p>
    <w:p w14:paraId="1526728F" w14:textId="77777777" w:rsidR="00C713AD" w:rsidRDefault="00C713AD" w:rsidP="00C713AD">
      <w:pPr>
        <w:pStyle w:val="TOCHeading"/>
        <w:jc w:val="center"/>
      </w:pPr>
    </w:p>
    <w:p w14:paraId="7F059FBA" w14:textId="77777777" w:rsidR="00C713AD" w:rsidRDefault="00C713AD" w:rsidP="00C713AD">
      <w:pPr>
        <w:pStyle w:val="TOCHeading"/>
        <w:jc w:val="center"/>
      </w:pPr>
    </w:p>
    <w:p w14:paraId="15CDA33A" w14:textId="77777777" w:rsidR="00C713AD" w:rsidRDefault="00C713AD" w:rsidP="00C713AD">
      <w:pPr>
        <w:pStyle w:val="Heading1"/>
        <w:numPr>
          <w:ilvl w:val="0"/>
          <w:numId w:val="2"/>
        </w:numPr>
        <w:spacing w:after="0"/>
        <w:rPr>
          <w:rFonts w:ascii="Verdana" w:hAnsi="Verdana" w:cs="ONCPJN+Arial,Bold"/>
          <w:bCs w:val="0"/>
          <w:color w:val="000000"/>
          <w:sz w:val="28"/>
          <w:szCs w:val="28"/>
        </w:rPr>
      </w:pPr>
      <w:bookmarkStart w:id="0" w:name="_Toc454178964"/>
      <w:bookmarkStart w:id="1" w:name="_Toc454178970"/>
      <w:bookmarkStart w:id="2" w:name="_Toc447727800"/>
      <w:bookmarkStart w:id="3" w:name="_Toc454282492"/>
      <w:bookmarkStart w:id="4" w:name="_Toc467247604"/>
      <w:bookmarkStart w:id="5" w:name="_Toc467686666"/>
      <w:bookmarkStart w:id="6" w:name="_Toc473108731"/>
      <w:bookmarkStart w:id="7" w:name="_Toc473115527"/>
      <w:bookmarkStart w:id="8" w:name="_Toc473204242"/>
      <w:bookmarkStart w:id="9" w:name="_Toc475622650"/>
      <w:bookmarkStart w:id="10" w:name="_Toc499311630"/>
      <w:bookmarkStart w:id="11" w:name="_Toc210547956"/>
      <w:bookmarkStart w:id="12" w:name="_Toc402860351"/>
      <w:bookmarkStart w:id="13" w:name="_Toc402872985"/>
      <w:bookmarkStart w:id="14" w:name="_Toc402873201"/>
      <w:bookmarkStart w:id="15" w:name="_Toc404692273"/>
      <w:bookmarkStart w:id="16" w:name="_Toc418516000"/>
      <w:bookmarkStart w:id="17" w:name="_Toc418609671"/>
      <w:bookmarkStart w:id="18" w:name="_Toc420058593"/>
      <w:bookmarkStart w:id="19" w:name="_Toc420588099"/>
      <w:bookmarkStart w:id="20" w:name="_Toc421892096"/>
      <w:bookmarkStart w:id="21" w:name="_Toc424653583"/>
      <w:bookmarkStart w:id="22" w:name="_Toc425241307"/>
      <w:bookmarkStart w:id="23" w:name="_Toc427077997"/>
      <w:bookmarkStart w:id="24" w:name="_Toc428449650"/>
      <w:bookmarkStart w:id="25" w:name="_Toc428775154"/>
      <w:bookmarkStart w:id="26" w:name="_Toc428801200"/>
      <w:bookmarkStart w:id="27" w:name="_Toc453950972"/>
      <w:bookmarkStart w:id="28" w:name="_Toc454008357"/>
      <w:bookmarkStart w:id="29" w:name="_Toc454178821"/>
      <w:bookmarkEnd w:id="0"/>
      <w:bookmarkEnd w:id="1"/>
      <w:r w:rsidRPr="009A498C">
        <w:rPr>
          <w:rFonts w:ascii="Verdana" w:hAnsi="Verdana" w:cs="ONCPJN+Arial,Bold"/>
          <w:bCs w:val="0"/>
          <w:color w:val="000000"/>
          <w:sz w:val="28"/>
          <w:szCs w:val="28"/>
        </w:rPr>
        <w:lastRenderedPageBreak/>
        <w:t>Introduction</w:t>
      </w:r>
      <w:bookmarkEnd w:id="2"/>
      <w:bookmarkEnd w:id="3"/>
      <w:bookmarkEnd w:id="4"/>
      <w:bookmarkEnd w:id="5"/>
      <w:bookmarkEnd w:id="6"/>
      <w:bookmarkEnd w:id="7"/>
      <w:bookmarkEnd w:id="8"/>
      <w:bookmarkEnd w:id="9"/>
      <w:bookmarkEnd w:id="10"/>
    </w:p>
    <w:p w14:paraId="3584A370" w14:textId="3B40310B" w:rsidR="00E943FB" w:rsidRDefault="00BC47DF" w:rsidP="00E943FB">
      <w:ins w:id="30" w:author="Bhaskaran Sreedharan" w:date="2017-11-25T22:49:00Z">
        <w:r>
          <w:t xml:space="preserve">The FT602 device </w:t>
        </w:r>
      </w:ins>
      <w:ins w:id="31" w:author="Bhaskaran Sreedharan" w:date="2017-11-25T22:50:00Z">
        <w:r>
          <w:t>uses the on-board I2C master interface</w:t>
        </w:r>
      </w:ins>
      <w:ins w:id="32" w:author="Bhaskaran Sreedharan" w:date="2017-11-25T22:49:00Z">
        <w:r>
          <w:t xml:space="preserve"> exchange configuration information with the FIFO master. The FIFO master </w:t>
        </w:r>
      </w:ins>
      <w:ins w:id="33" w:author="Bhaskaran Sreedharan" w:date="2017-11-25T22:50:00Z">
        <w:r>
          <w:t>is required to implement a fixed set of I2C slave registers</w:t>
        </w:r>
      </w:ins>
      <w:ins w:id="34" w:author="Bhaskaran Sreedharan" w:date="2017-11-25T22:51:00Z">
        <w:r>
          <w:t xml:space="preserve"> to receive information from the device during initialisation and also from the UVC </w:t>
        </w:r>
      </w:ins>
      <w:ins w:id="35" w:author="Bhaskaran Sreedharan" w:date="2017-11-25T22:52:00Z">
        <w:r>
          <w:t>host</w:t>
        </w:r>
      </w:ins>
      <w:ins w:id="36" w:author="Bhaskaran Sreedharan" w:date="2017-11-25T22:51:00Z">
        <w:r>
          <w:t xml:space="preserve"> driver</w:t>
        </w:r>
      </w:ins>
      <w:ins w:id="37" w:author="Bhaskaran Sreedharan" w:date="2017-11-25T22:52:00Z">
        <w:r>
          <w:t xml:space="preserve">. </w:t>
        </w:r>
      </w:ins>
      <w:ins w:id="38" w:author="Bhaskaran Sreedharan" w:date="2017-11-25T22:50:00Z">
        <w:r>
          <w:t xml:space="preserve"> </w:t>
        </w:r>
      </w:ins>
      <w:del w:id="39" w:author="Bhaskaran Sreedharan" w:date="2017-11-25T22:51:00Z">
        <w:r w:rsidR="00E943FB" w:rsidRPr="00E943FB" w:rsidDel="00BC47DF">
          <w:delText>This document describes how to make use of the I</w:delText>
        </w:r>
        <w:r w:rsidR="00E943FB" w:rsidRPr="00E943FB" w:rsidDel="00BC47DF">
          <w:rPr>
            <w:vertAlign w:val="superscript"/>
          </w:rPr>
          <w:delText>2</w:delText>
        </w:r>
        <w:r w:rsidR="00E943FB" w:rsidRPr="00E943FB" w:rsidDel="00BC47DF">
          <w:delText xml:space="preserve">C master interface from </w:delText>
        </w:r>
        <w:r w:rsidR="00E943FB" w:rsidDel="00BC47DF">
          <w:delText xml:space="preserve">a </w:delText>
        </w:r>
        <w:r w:rsidR="00E943FB" w:rsidRPr="00E943FB" w:rsidDel="00BC47DF">
          <w:delText xml:space="preserve">user supplied application </w:delText>
        </w:r>
        <w:r w:rsidR="0049757E" w:rsidDel="00BC47DF">
          <w:delText>program.</w:delText>
        </w:r>
      </w:del>
      <w:ins w:id="40" w:author="Bhaskaran Sreedharan" w:date="2017-11-25T22:52:00Z">
        <w:r>
          <w:t xml:space="preserve"> The I2C interface may also be used for general purpose access to additional I2C slaves on the bus. This document shows how this </w:t>
        </w:r>
      </w:ins>
      <w:ins w:id="41" w:author="Bhaskaran Sreedharan" w:date="2017-11-25T22:53:00Z">
        <w:r>
          <w:t xml:space="preserve">may </w:t>
        </w:r>
      </w:ins>
      <w:ins w:id="42" w:author="Bhaskaran Sreedharan" w:date="2017-11-25T22:52:00Z">
        <w:r>
          <w:t xml:space="preserve">be achieved. </w:t>
        </w:r>
      </w:ins>
    </w:p>
    <w:p w14:paraId="158C8E0A" w14:textId="77777777" w:rsidR="0049757E" w:rsidRPr="00E943FB" w:rsidRDefault="0049757E" w:rsidP="00E943FB"/>
    <w:p w14:paraId="5D9E6493" w14:textId="52157ABD" w:rsidR="00C713AD" w:rsidRPr="0049757E" w:rsidRDefault="00C713AD" w:rsidP="00971CD8">
      <w:pPr>
        <w:pStyle w:val="Heading2"/>
        <w:numPr>
          <w:ilvl w:val="1"/>
          <w:numId w:val="2"/>
        </w:numPr>
        <w:spacing w:after="0"/>
        <w:rPr>
          <w:rFonts w:ascii="Verdana" w:hAnsi="Verdana"/>
          <w:sz w:val="18"/>
          <w:szCs w:val="18"/>
        </w:rPr>
      </w:pPr>
      <w:bookmarkStart w:id="43" w:name="_Toc210547957"/>
      <w:bookmarkStart w:id="44" w:name="_Toc402860352"/>
      <w:bookmarkStart w:id="45" w:name="_Toc402872986"/>
      <w:bookmarkStart w:id="46" w:name="_Toc402873202"/>
      <w:bookmarkStart w:id="47" w:name="_Toc404692274"/>
      <w:bookmarkStart w:id="48" w:name="_Toc418516001"/>
      <w:bookmarkStart w:id="49" w:name="_Toc418609672"/>
      <w:bookmarkStart w:id="50" w:name="_Toc420058594"/>
      <w:bookmarkStart w:id="51" w:name="_Toc420588100"/>
      <w:bookmarkStart w:id="52" w:name="_Toc421892097"/>
      <w:bookmarkStart w:id="53" w:name="_Toc424653584"/>
      <w:bookmarkStart w:id="54" w:name="_Toc425241308"/>
      <w:bookmarkStart w:id="55" w:name="_Toc427077998"/>
      <w:bookmarkStart w:id="56" w:name="_Toc428449651"/>
      <w:bookmarkStart w:id="57" w:name="_Toc428775155"/>
      <w:bookmarkStart w:id="58" w:name="_Toc428801201"/>
      <w:bookmarkStart w:id="59" w:name="_Toc453950973"/>
      <w:bookmarkStart w:id="60" w:name="_Toc454008358"/>
      <w:bookmarkStart w:id="61" w:name="_Toc454178822"/>
      <w:bookmarkStart w:id="62" w:name="_Toc454282494"/>
      <w:bookmarkStart w:id="63" w:name="_Toc467247605"/>
      <w:bookmarkStart w:id="64" w:name="_Toc467686667"/>
      <w:bookmarkStart w:id="65" w:name="_Toc473108732"/>
      <w:bookmarkStart w:id="66" w:name="_Toc473115528"/>
      <w:bookmarkStart w:id="67" w:name="_Toc473204243"/>
      <w:bookmarkStart w:id="68" w:name="_Toc475622651"/>
      <w:bookmarkStart w:id="69" w:name="_Toc499311631"/>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49757E">
        <w:rPr>
          <w:rFonts w:ascii="Verdana" w:hAnsi="Verdana"/>
          <w:sz w:val="26"/>
          <w:szCs w:val="26"/>
          <w:lang w:val="en-US"/>
        </w:rPr>
        <w:t>Overview</w:t>
      </w:r>
      <w:bookmarkStart w:id="70" w:name="_Toc210547959"/>
      <w:bookmarkStart w:id="71" w:name="_Toc402860354"/>
      <w:bookmarkStart w:id="72" w:name="_Toc402872988"/>
      <w:bookmarkStart w:id="73" w:name="_Toc402873204"/>
      <w:bookmarkStart w:id="74" w:name="_Toc404692276"/>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bookmarkEnd w:id="70"/>
    <w:bookmarkEnd w:id="71"/>
    <w:bookmarkEnd w:id="72"/>
    <w:bookmarkEnd w:id="73"/>
    <w:bookmarkEnd w:id="74"/>
    <w:p w14:paraId="361F9FA6" w14:textId="472E203D" w:rsidR="009C7B88" w:rsidRDefault="009C7B88" w:rsidP="009C7B88">
      <w:r>
        <w:t xml:space="preserve">The FT602 provides an </w:t>
      </w:r>
      <w:r w:rsidRPr="009C7B88">
        <w:rPr>
          <w:szCs w:val="18"/>
        </w:rPr>
        <w:t>I</w:t>
      </w:r>
      <w:r w:rsidRPr="009C7B88">
        <w:rPr>
          <w:szCs w:val="18"/>
          <w:vertAlign w:val="superscript"/>
        </w:rPr>
        <w:t>2</w:t>
      </w:r>
      <w:r w:rsidRPr="009C7B88">
        <w:rPr>
          <w:szCs w:val="18"/>
        </w:rPr>
        <w:t>C</w:t>
      </w:r>
      <w:r>
        <w:t xml:space="preserve"> bus which operates as master with a default transmission speed of 1Mb/s. This speed is configurable and may be chosen from amongst 100Kb/s, 400Kb/s and 1Mb/s through the configuration programmer</w:t>
      </w:r>
      <w:r w:rsidR="002510D0">
        <w:t>.</w:t>
      </w:r>
    </w:p>
    <w:p w14:paraId="2CDD831A" w14:textId="3E65F827" w:rsidR="009C7B88" w:rsidRDefault="009C7B88" w:rsidP="009C7B88">
      <w:r>
        <w:t xml:space="preserve">When using video capture applications, when any </w:t>
      </w:r>
      <w:del w:id="75" w:author="Bhaskaran Sreedharan" w:date="2017-11-25T22:54:00Z">
        <w:r w:rsidDel="00BC47DF">
          <w:delText xml:space="preserve">of the </w:delText>
        </w:r>
      </w:del>
      <w:r>
        <w:t>UVC control value is changed, a UVC control message is sent to the UVC device</w:t>
      </w:r>
      <w:ins w:id="76" w:author="Bhaskaran Sreedharan" w:date="2017-11-25T22:54:00Z">
        <w:r w:rsidR="00BC47DF">
          <w:t xml:space="preserve"> (FT602)</w:t>
        </w:r>
      </w:ins>
      <w:r>
        <w:t>. The device, in turn, relays the message to the FPGA using the</w:t>
      </w:r>
      <w:ins w:id="77" w:author="Bhaskaran Sreedharan" w:date="2017-11-25T22:54:00Z">
        <w:r w:rsidR="00BC47DF">
          <w:t xml:space="preserve"> </w:t>
        </w:r>
      </w:ins>
      <w:r>
        <w:t>I</w:t>
      </w:r>
      <w:r w:rsidRPr="009C7B88">
        <w:rPr>
          <w:vertAlign w:val="superscript"/>
        </w:rPr>
        <w:t>2</w:t>
      </w:r>
      <w:r>
        <w:t>C Interface. The I</w:t>
      </w:r>
      <w:r w:rsidRPr="009C7B88">
        <w:rPr>
          <w:vertAlign w:val="superscript"/>
        </w:rPr>
        <w:t>2</w:t>
      </w:r>
      <w:r>
        <w:t xml:space="preserve">C slave address to be used for this communication is set via the </w:t>
      </w:r>
      <w:ins w:id="78" w:author="Bhaskaran Sreedharan" w:date="2017-11-25T22:55:00Z">
        <w:r w:rsidR="00BC47DF">
          <w:t>c</w:t>
        </w:r>
      </w:ins>
      <w:del w:id="79" w:author="Bhaskaran Sreedharan" w:date="2017-11-25T22:55:00Z">
        <w:r w:rsidDel="00BC47DF">
          <w:delText>C</w:delText>
        </w:r>
      </w:del>
      <w:r>
        <w:t xml:space="preserve">onfiguration </w:t>
      </w:r>
      <w:ins w:id="80" w:author="Bhaskaran Sreedharan" w:date="2017-11-25T22:55:00Z">
        <w:r w:rsidR="00BC47DF">
          <w:t>p</w:t>
        </w:r>
      </w:ins>
      <w:del w:id="81" w:author="Bhaskaran Sreedharan" w:date="2017-11-25T22:55:00Z">
        <w:r w:rsidDel="00BC47DF">
          <w:delText>P</w:delText>
        </w:r>
      </w:del>
      <w:r>
        <w:t>rogrammer. The I</w:t>
      </w:r>
      <w:r w:rsidRPr="009C7B88">
        <w:rPr>
          <w:vertAlign w:val="superscript"/>
        </w:rPr>
        <w:t>2</w:t>
      </w:r>
      <w:r>
        <w:t>C slave (e.g. FPGA or FIFO Master) shall implement the registers described in the next sections. Apart from these registers, I</w:t>
      </w:r>
      <w:r w:rsidRPr="009C7B88">
        <w:rPr>
          <w:vertAlign w:val="superscript"/>
        </w:rPr>
        <w:t>2</w:t>
      </w:r>
      <w:r>
        <w:t xml:space="preserve">C slave may implement custom registers which are controlled or configured through a user application. </w:t>
      </w:r>
      <w:del w:id="82" w:author="Bhaskaran Sreedharan" w:date="2017-11-25T22:55:00Z">
        <w:r w:rsidDel="00BC47DF">
          <w:delText>Coming sections also describes the I</w:delText>
        </w:r>
        <w:r w:rsidRPr="009C7B88" w:rsidDel="00BC47DF">
          <w:rPr>
            <w:vertAlign w:val="superscript"/>
          </w:rPr>
          <w:delText>2</w:delText>
        </w:r>
        <w:r w:rsidDel="00BC47DF">
          <w:delText>C APIs for user access.</w:delText>
        </w:r>
      </w:del>
    </w:p>
    <w:p w14:paraId="6ACC408D" w14:textId="77777777" w:rsidR="00C713AD" w:rsidRDefault="00C713AD"/>
    <w:p w14:paraId="38D55D4E" w14:textId="77777777" w:rsidR="00C713AD" w:rsidRDefault="00C713AD"/>
    <w:p w14:paraId="6C694B61" w14:textId="77777777" w:rsidR="00C713AD" w:rsidRDefault="00C713AD"/>
    <w:p w14:paraId="1E7DC479" w14:textId="77777777" w:rsidR="00C713AD" w:rsidRDefault="00C713AD"/>
    <w:p w14:paraId="59E70FBA" w14:textId="77777777" w:rsidR="00C713AD" w:rsidRDefault="00C713AD"/>
    <w:p w14:paraId="10532E23" w14:textId="77777777" w:rsidR="00C713AD" w:rsidRDefault="00C713AD"/>
    <w:p w14:paraId="621DA6D7" w14:textId="77777777" w:rsidR="00C713AD" w:rsidRDefault="00C713AD"/>
    <w:p w14:paraId="269673CD" w14:textId="77777777" w:rsidR="00C713AD" w:rsidRDefault="00C713AD"/>
    <w:p w14:paraId="74E55650" w14:textId="77777777" w:rsidR="00C713AD" w:rsidRDefault="00C713AD"/>
    <w:p w14:paraId="1D2D28E9" w14:textId="77777777" w:rsidR="00C713AD" w:rsidRDefault="00C713AD"/>
    <w:p w14:paraId="68873135" w14:textId="77777777" w:rsidR="00C713AD" w:rsidRDefault="00C713AD"/>
    <w:p w14:paraId="2577B1CC" w14:textId="77777777" w:rsidR="00C713AD" w:rsidRDefault="00C713AD"/>
    <w:p w14:paraId="7BEC9607" w14:textId="77777777" w:rsidR="00C713AD" w:rsidRDefault="00C713AD"/>
    <w:p w14:paraId="3E449037" w14:textId="77777777" w:rsidR="00C713AD" w:rsidRDefault="00C713AD"/>
    <w:p w14:paraId="675D699E" w14:textId="77777777" w:rsidR="00C713AD" w:rsidRDefault="00C713AD"/>
    <w:p w14:paraId="05A9B1DC" w14:textId="77777777" w:rsidR="00C713AD" w:rsidRDefault="00C713AD"/>
    <w:p w14:paraId="5A190822" w14:textId="77777777" w:rsidR="00C713AD" w:rsidRDefault="00C713AD"/>
    <w:p w14:paraId="69434409" w14:textId="249340B6" w:rsidR="00670041" w:rsidRPr="00670041" w:rsidRDefault="00670041" w:rsidP="00670041">
      <w:pPr>
        <w:pStyle w:val="Heading1"/>
        <w:numPr>
          <w:ilvl w:val="0"/>
          <w:numId w:val="2"/>
        </w:numPr>
        <w:spacing w:after="0"/>
        <w:rPr>
          <w:rFonts w:ascii="Verdana" w:hAnsi="Verdana" w:cs="ONCPJN+Arial,Bold"/>
          <w:bCs w:val="0"/>
          <w:color w:val="000000"/>
          <w:sz w:val="28"/>
          <w:szCs w:val="28"/>
        </w:rPr>
      </w:pPr>
      <w:bookmarkStart w:id="83" w:name="_Toc497213083"/>
      <w:bookmarkStart w:id="84" w:name="_Toc499311632"/>
      <w:bookmarkStart w:id="85" w:name="_Toc467686744"/>
      <w:bookmarkStart w:id="86" w:name="_Toc473108802"/>
      <w:bookmarkStart w:id="87" w:name="_Toc473115598"/>
      <w:bookmarkStart w:id="88" w:name="_Toc473204280"/>
      <w:bookmarkStart w:id="89" w:name="_Toc475622724"/>
      <w:r w:rsidRPr="00670041">
        <w:rPr>
          <w:rFonts w:ascii="Verdana" w:hAnsi="Verdana" w:cs="ONCPJN+Arial,Bold"/>
          <w:bCs w:val="0"/>
          <w:color w:val="000000"/>
          <w:sz w:val="28"/>
          <w:szCs w:val="28"/>
        </w:rPr>
        <w:lastRenderedPageBreak/>
        <w:t>Auxiliary Interface</w:t>
      </w:r>
      <w:bookmarkEnd w:id="83"/>
      <w:bookmarkEnd w:id="84"/>
    </w:p>
    <w:p w14:paraId="5495EC0E" w14:textId="585361F2" w:rsidR="00670041" w:rsidRDefault="00670041" w:rsidP="00670041">
      <w:r>
        <w:t xml:space="preserve">The FT602 UVC </w:t>
      </w:r>
      <w:del w:id="90" w:author="Bhaskaran Sreedharan" w:date="2017-11-25T22:55:00Z">
        <w:r w:rsidDel="00BC47DF">
          <w:delText xml:space="preserve">Chip </w:delText>
        </w:r>
      </w:del>
      <w:ins w:id="91" w:author="Bhaskaran Sreedharan" w:date="2017-11-25T22:55:00Z">
        <w:r w:rsidR="00BC47DF">
          <w:t xml:space="preserve">device </w:t>
        </w:r>
      </w:ins>
      <w:r>
        <w:t xml:space="preserve">supports up to 4 </w:t>
      </w:r>
      <w:ins w:id="92" w:author="Bhaskaran Sreedharan" w:date="2017-11-25T22:55:00Z">
        <w:r w:rsidR="00BC47DF">
          <w:t>v</w:t>
        </w:r>
      </w:ins>
      <w:del w:id="93" w:author="Bhaskaran Sreedharan" w:date="2017-11-25T22:55:00Z">
        <w:r w:rsidDel="00BC47DF">
          <w:delText>V</w:delText>
        </w:r>
      </w:del>
      <w:r>
        <w:t xml:space="preserve">ideo channels and 1 </w:t>
      </w:r>
      <w:proofErr w:type="gramStart"/>
      <w:ins w:id="94" w:author="Bhaskaran Sreedharan" w:date="2017-11-25T22:55:00Z">
        <w:r w:rsidR="00BC47DF">
          <w:t>a</w:t>
        </w:r>
      </w:ins>
      <w:proofErr w:type="gramEnd"/>
      <w:del w:id="95" w:author="Bhaskaran Sreedharan" w:date="2017-11-25T22:55:00Z">
        <w:r w:rsidDel="00BC47DF">
          <w:delText>A</w:delText>
        </w:r>
      </w:del>
      <w:r>
        <w:t>uxiliary interface. All the I</w:t>
      </w:r>
      <w:r w:rsidRPr="00FB73C4">
        <w:rPr>
          <w:vertAlign w:val="superscript"/>
        </w:rPr>
        <w:t>2</w:t>
      </w:r>
      <w:r>
        <w:t xml:space="preserve">C related </w:t>
      </w:r>
      <w:r w:rsidR="00FB73C4">
        <w:t>commands</w:t>
      </w:r>
      <w:r>
        <w:t xml:space="preserve"> </w:t>
      </w:r>
      <w:r w:rsidR="00601A79">
        <w:t xml:space="preserve">from the user application </w:t>
      </w:r>
      <w:r>
        <w:t xml:space="preserve">are communicated over the auxiliary interface. Auxiliary interface </w:t>
      </w:r>
      <w:proofErr w:type="spellStart"/>
      <w:r>
        <w:t>is</w:t>
      </w:r>
      <w:del w:id="96" w:author="Bhaskaran Sreedharan" w:date="2017-11-25T22:56:00Z">
        <w:r w:rsidDel="00BC47DF">
          <w:delText xml:space="preserve"> an </w:delText>
        </w:r>
      </w:del>
      <w:r>
        <w:t>optional</w:t>
      </w:r>
      <w:proofErr w:type="spellEnd"/>
      <w:r>
        <w:t xml:space="preserve"> </w:t>
      </w:r>
      <w:del w:id="97" w:author="Bhaskaran Sreedharan" w:date="2017-11-25T22:56:00Z">
        <w:r w:rsidDel="00BC47DF">
          <w:delText xml:space="preserve">one </w:delText>
        </w:r>
      </w:del>
      <w:r>
        <w:t xml:space="preserve">and </w:t>
      </w:r>
      <w:del w:id="98" w:author="Bhaskaran Sreedharan" w:date="2017-11-25T22:57:00Z">
        <w:r w:rsidDel="003D54C7">
          <w:delText xml:space="preserve">can </w:delText>
        </w:r>
      </w:del>
      <w:ins w:id="99" w:author="Bhaskaran Sreedharan" w:date="2017-11-25T22:57:00Z">
        <w:r w:rsidR="003D54C7">
          <w:t>may</w:t>
        </w:r>
        <w:r w:rsidR="003D54C7">
          <w:t xml:space="preserve"> </w:t>
        </w:r>
      </w:ins>
      <w:r>
        <w:t>be disabled</w:t>
      </w:r>
      <w:ins w:id="100" w:author="Bhaskaran Sreedharan" w:date="2017-11-25T22:56:00Z">
        <w:r w:rsidR="003D54C7">
          <w:t xml:space="preserve"> when it is not required in the product application</w:t>
        </w:r>
      </w:ins>
      <w:r>
        <w:t xml:space="preserve">. When the interface is enabled, it </w:t>
      </w:r>
      <w:del w:id="101" w:author="Bhaskaran Sreedharan" w:date="2017-11-25T22:57:00Z">
        <w:r w:rsidDel="003D54C7">
          <w:delText xml:space="preserve">will be </w:delText>
        </w:r>
      </w:del>
      <w:proofErr w:type="spellStart"/>
      <w:ins w:id="102" w:author="Bhaskaran Sreedharan" w:date="2017-11-25T22:57:00Z">
        <w:r w:rsidR="003D54C7">
          <w:t>is</w:t>
        </w:r>
      </w:ins>
      <w:r>
        <w:t>enumerated</w:t>
      </w:r>
      <w:proofErr w:type="spellEnd"/>
      <w:r>
        <w:t xml:space="preserve"> as highlighted in the below picture.</w:t>
      </w:r>
    </w:p>
    <w:p w14:paraId="4644186D" w14:textId="11E170B6" w:rsidR="00670041" w:rsidRDefault="00601A79" w:rsidP="00670041">
      <w:del w:id="103" w:author="Bhaskaran Sreedharan" w:date="2017-11-25T22:57:00Z">
        <w:r w:rsidDel="003D54C7">
          <w:delText xml:space="preserve">As user application communicates I2C commands through this interface, this interface has to be enabled. </w:delText>
        </w:r>
      </w:del>
      <w:r w:rsidR="00B841B2">
        <w:t xml:space="preserve">Section </w:t>
      </w:r>
      <w:hyperlink w:anchor="_Enable_/_Disable" w:history="1">
        <w:r w:rsidR="00B841B2" w:rsidRPr="00ED1777">
          <w:rPr>
            <w:rStyle w:val="Hyperlink"/>
          </w:rPr>
          <w:t>3</w:t>
        </w:r>
      </w:hyperlink>
      <w:r w:rsidR="00B841B2">
        <w:t>, describes the process for enabling / disabling the auxiliary interface.</w:t>
      </w:r>
      <w:r w:rsidR="00670041">
        <w:t xml:space="preserve"> </w:t>
      </w:r>
    </w:p>
    <w:p w14:paraId="168DA650" w14:textId="77777777" w:rsidR="00670041" w:rsidRDefault="00670041" w:rsidP="00670041"/>
    <w:p w14:paraId="23241EA3" w14:textId="77777777" w:rsidR="00930C50" w:rsidRDefault="00670041" w:rsidP="00930C50">
      <w:pPr>
        <w:keepNext/>
      </w:pPr>
      <w:r>
        <w:rPr>
          <w:noProof/>
          <w:lang w:val="en-SG" w:eastAsia="en-SG"/>
        </w:rPr>
        <w:drawing>
          <wp:inline distT="0" distB="0" distL="0" distR="0" wp14:anchorId="2535C549" wp14:editId="1ADE46C2">
            <wp:extent cx="5731510" cy="4532630"/>
            <wp:effectExtent l="0" t="0" r="254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4532630"/>
                    </a:xfrm>
                    <a:prstGeom prst="rect">
                      <a:avLst/>
                    </a:prstGeom>
                  </pic:spPr>
                </pic:pic>
              </a:graphicData>
            </a:graphic>
          </wp:inline>
        </w:drawing>
      </w:r>
    </w:p>
    <w:p w14:paraId="5331FAA4" w14:textId="6F369489" w:rsidR="00670041" w:rsidRDefault="00930C50" w:rsidP="00930C50">
      <w:pPr>
        <w:pStyle w:val="Caption"/>
        <w:ind w:left="1440" w:firstLine="720"/>
        <w:jc w:val="both"/>
      </w:pPr>
      <w:bookmarkStart w:id="104" w:name="_Toc499310223"/>
      <w:r>
        <w:t xml:space="preserve">Figure </w:t>
      </w:r>
      <w:r>
        <w:fldChar w:fldCharType="begin"/>
      </w:r>
      <w:r>
        <w:instrText xml:space="preserve"> SEQ Figure \* ARABIC </w:instrText>
      </w:r>
      <w:r>
        <w:fldChar w:fldCharType="separate"/>
      </w:r>
      <w:r w:rsidR="001F479A">
        <w:rPr>
          <w:noProof/>
        </w:rPr>
        <w:t>1</w:t>
      </w:r>
      <w:r>
        <w:fldChar w:fldCharType="end"/>
      </w:r>
      <w:r w:rsidRPr="00CC2F0D">
        <w:t xml:space="preserve"> Auxiliary interface highlighted</w:t>
      </w:r>
      <w:bookmarkEnd w:id="104"/>
    </w:p>
    <w:p w14:paraId="45A9C6E9" w14:textId="77777777" w:rsidR="00670041" w:rsidRDefault="00670041" w:rsidP="00670041"/>
    <w:p w14:paraId="1D40B9C1" w14:textId="44A44E1F" w:rsidR="00670041" w:rsidRDefault="003D54C7" w:rsidP="00670041">
      <w:proofErr w:type="gramStart"/>
      <w:ins w:id="105" w:author="Bhaskaran Sreedharan" w:date="2017-11-25T22:57:00Z">
        <w:r>
          <w:t xml:space="preserve">The </w:t>
        </w:r>
      </w:ins>
      <w:ins w:id="106" w:author="Bhaskaran Sreedharan" w:date="2017-11-25T22:58:00Z">
        <w:r>
          <w:t>a</w:t>
        </w:r>
      </w:ins>
      <w:proofErr w:type="gramEnd"/>
      <w:del w:id="107" w:author="Bhaskaran Sreedharan" w:date="2017-11-25T22:57:00Z">
        <w:r w:rsidR="00B841B2" w:rsidDel="003D54C7">
          <w:delText>A</w:delText>
        </w:r>
      </w:del>
      <w:r w:rsidR="00B841B2">
        <w:t xml:space="preserve">uxiliary interface uses Microsoft </w:t>
      </w:r>
      <w:proofErr w:type="spellStart"/>
      <w:r w:rsidR="00B841B2">
        <w:t>WinUSB</w:t>
      </w:r>
      <w:proofErr w:type="spellEnd"/>
      <w:r w:rsidR="00B841B2">
        <w:t xml:space="preserve"> drivers. </w:t>
      </w:r>
      <w:del w:id="108" w:author="Bhaskaran Sreedharan" w:date="2017-11-25T22:58:00Z">
        <w:r w:rsidR="00B841B2" w:rsidDel="003D54C7">
          <w:delText xml:space="preserve">And </w:delText>
        </w:r>
        <w:r w:rsidR="00670041" w:rsidDel="003D54C7">
          <w:delText>i</w:delText>
        </w:r>
      </w:del>
      <w:ins w:id="109" w:author="Bhaskaran Sreedharan" w:date="2017-11-25T22:58:00Z">
        <w:r>
          <w:t>I</w:t>
        </w:r>
      </w:ins>
      <w:r w:rsidR="00670041">
        <w:t xml:space="preserve">n most </w:t>
      </w:r>
      <w:del w:id="110" w:author="Bhaskaran Sreedharan" w:date="2017-11-25T22:58:00Z">
        <w:r w:rsidR="00670041" w:rsidDel="003D54C7">
          <w:delText xml:space="preserve">of the </w:delText>
        </w:r>
      </w:del>
      <w:r w:rsidR="00670041">
        <w:t>cases, Windows is able to successfully install</w:t>
      </w:r>
      <w:del w:id="111" w:author="Bhaskaran Sreedharan" w:date="2017-11-25T22:58:00Z">
        <w:r w:rsidR="00670041" w:rsidDel="003D54C7">
          <w:delText xml:space="preserve"> the</w:delText>
        </w:r>
      </w:del>
      <w:r w:rsidR="00670041">
        <w:t xml:space="preserve"> </w:t>
      </w:r>
      <w:proofErr w:type="spellStart"/>
      <w:r w:rsidR="00670041">
        <w:t>WinUSB</w:t>
      </w:r>
      <w:proofErr w:type="spellEnd"/>
      <w:r w:rsidR="00670041">
        <w:t xml:space="preserve"> drivers</w:t>
      </w:r>
      <w:ins w:id="112" w:author="Bhaskaran Sreedharan" w:date="2017-11-25T22:59:00Z">
        <w:r>
          <w:t xml:space="preserve"> automatically from Windows Update</w:t>
        </w:r>
      </w:ins>
      <w:r w:rsidR="00670041">
        <w:t xml:space="preserve">. However, </w:t>
      </w:r>
      <w:del w:id="113" w:author="Bhaskaran Sreedharan" w:date="2017-11-25T22:58:00Z">
        <w:r w:rsidR="00670041" w:rsidDel="003D54C7">
          <w:delText xml:space="preserve">depending </w:delText>
        </w:r>
      </w:del>
      <w:r w:rsidR="00670041">
        <w:t xml:space="preserve">on certain versions </w:t>
      </w:r>
      <w:del w:id="114" w:author="Bhaskaran Sreedharan" w:date="2017-11-25T22:58:00Z">
        <w:r w:rsidR="00670041" w:rsidDel="003D54C7">
          <w:delText>of the Windows operating system,</w:delText>
        </w:r>
      </w:del>
      <w:proofErr w:type="spellStart"/>
      <w:ins w:id="115" w:author="Bhaskaran Sreedharan" w:date="2017-11-25T22:58:00Z">
        <w:r>
          <w:t>WinUSB</w:t>
        </w:r>
      </w:ins>
      <w:proofErr w:type="spellEnd"/>
      <w:r w:rsidR="00670041">
        <w:t xml:space="preserve"> drivers for this interface may not load or install successfully. In such cases</w:t>
      </w:r>
      <w:ins w:id="116" w:author="Bhaskaran Sreedharan" w:date="2017-11-25T22:59:00Z">
        <w:r>
          <w:t xml:space="preserve">, </w:t>
        </w:r>
      </w:ins>
      <w:del w:id="117" w:author="Bhaskaran Sreedharan" w:date="2017-11-25T22:59:00Z">
        <w:r w:rsidR="00670041" w:rsidDel="003D54C7">
          <w:delText xml:space="preserve"> </w:delText>
        </w:r>
        <w:r w:rsidR="00B841B2" w:rsidDel="003D54C7">
          <w:delText xml:space="preserve">a </w:delText>
        </w:r>
      </w:del>
      <w:r w:rsidR="00B841B2">
        <w:t xml:space="preserve">manual installation of </w:t>
      </w:r>
      <w:proofErr w:type="spellStart"/>
      <w:r w:rsidR="00B841B2">
        <w:t>WinUSB</w:t>
      </w:r>
      <w:proofErr w:type="spellEnd"/>
      <w:r w:rsidR="00B841B2">
        <w:t xml:space="preserve"> drivers </w:t>
      </w:r>
      <w:del w:id="118" w:author="Bhaskaran Sreedharan" w:date="2017-11-25T22:59:00Z">
        <w:r w:rsidR="00B841B2" w:rsidDel="003D54C7">
          <w:delText xml:space="preserve">may </w:delText>
        </w:r>
      </w:del>
      <w:ins w:id="119" w:author="Bhaskaran Sreedharan" w:date="2017-11-25T22:59:00Z">
        <w:r>
          <w:t>is</w:t>
        </w:r>
      </w:ins>
      <w:del w:id="120" w:author="Bhaskaran Sreedharan" w:date="2017-11-25T22:59:00Z">
        <w:r w:rsidR="00B841B2" w:rsidDel="003D54C7">
          <w:delText>be</w:delText>
        </w:r>
      </w:del>
      <w:r w:rsidR="00B841B2">
        <w:t xml:space="preserve"> required. </w:t>
      </w:r>
    </w:p>
    <w:p w14:paraId="5722E42C" w14:textId="67845551" w:rsidR="00670041" w:rsidRDefault="003D54C7" w:rsidP="00670041">
      <w:ins w:id="121" w:author="Bhaskaran Sreedharan" w:date="2017-11-25T22:59:00Z">
        <w:r>
          <w:t>For manual installation</w:t>
        </w:r>
      </w:ins>
      <w:ins w:id="122" w:author="Bhaskaran Sreedharan" w:date="2017-11-25T23:00:00Z">
        <w:r>
          <w:t xml:space="preserve"> f</w:t>
        </w:r>
      </w:ins>
      <w:del w:id="123" w:author="Bhaskaran Sreedharan" w:date="2017-11-25T23:00:00Z">
        <w:r w:rsidR="00670041" w:rsidDel="003D54C7">
          <w:delText>F</w:delText>
        </w:r>
      </w:del>
      <w:r w:rsidR="00670041">
        <w:t>ollow the below steps</w:t>
      </w:r>
      <w:del w:id="124" w:author="Bhaskaran Sreedharan" w:date="2017-11-25T23:00:00Z">
        <w:r w:rsidR="00670041" w:rsidDel="003D54C7">
          <w:delText xml:space="preserve"> to install WinUSB driver.</w:delText>
        </w:r>
      </w:del>
      <w:ins w:id="125" w:author="Bhaskaran Sreedharan" w:date="2017-11-25T23:00:00Z">
        <w:r>
          <w:t>:</w:t>
        </w:r>
      </w:ins>
    </w:p>
    <w:p w14:paraId="70985BA0" w14:textId="77777777" w:rsidR="00670041" w:rsidRDefault="00670041" w:rsidP="00670041"/>
    <w:p w14:paraId="1FFFFBB1" w14:textId="5AC9E0D0" w:rsidR="00670041" w:rsidRDefault="00670041" w:rsidP="00670041">
      <w:pPr>
        <w:pStyle w:val="ListParagraph"/>
        <w:numPr>
          <w:ilvl w:val="0"/>
          <w:numId w:val="4"/>
        </w:numPr>
        <w:spacing w:before="0" w:after="160" w:line="259" w:lineRule="auto"/>
      </w:pPr>
      <w:r>
        <w:t xml:space="preserve">Double click </w:t>
      </w:r>
      <w:r w:rsidRPr="00145071">
        <w:t>FT602WinUSBInstallation</w:t>
      </w:r>
      <w:r>
        <w:t>.</w:t>
      </w:r>
      <w:commentRangeStart w:id="126"/>
      <w:r>
        <w:t>exe</w:t>
      </w:r>
      <w:commentRangeEnd w:id="126"/>
      <w:r w:rsidR="003D54C7">
        <w:rPr>
          <w:rStyle w:val="CommentReference"/>
          <w:rFonts w:ascii="Arial" w:eastAsia="PMingLiU" w:hAnsi="Arial" w:cs="Arial"/>
          <w:bCs/>
          <w:lang w:val="en-GB" w:eastAsia="en-GB"/>
        </w:rPr>
        <w:commentReference w:id="126"/>
      </w:r>
      <w:r>
        <w:t>.</w:t>
      </w:r>
      <w:ins w:id="127" w:author="Bhaskaran Sreedharan" w:date="2017-11-25T23:00:00Z">
        <w:r w:rsidR="003D54C7">
          <w:t xml:space="preserve"> </w:t>
        </w:r>
      </w:ins>
    </w:p>
    <w:p w14:paraId="3A6784CD" w14:textId="77777777" w:rsidR="00670041" w:rsidRDefault="00670041" w:rsidP="00670041">
      <w:pPr>
        <w:pStyle w:val="ListParagraph"/>
        <w:numPr>
          <w:ilvl w:val="0"/>
          <w:numId w:val="4"/>
        </w:numPr>
        <w:spacing w:before="0" w:after="160" w:line="259" w:lineRule="auto"/>
      </w:pPr>
      <w:r>
        <w:t>Click on the ‘extract’ button to unpack the installer.</w:t>
      </w:r>
    </w:p>
    <w:p w14:paraId="42E2389C" w14:textId="77777777" w:rsidR="006312D2" w:rsidRDefault="00670041" w:rsidP="006312D2">
      <w:pPr>
        <w:keepNext/>
      </w:pPr>
      <w:r>
        <w:rPr>
          <w:noProof/>
          <w:lang w:val="en-SG" w:eastAsia="en-SG"/>
        </w:rPr>
        <w:lastRenderedPageBreak/>
        <w:drawing>
          <wp:inline distT="0" distB="0" distL="0" distR="0" wp14:anchorId="5C4D2DA8" wp14:editId="17DD742E">
            <wp:extent cx="4048125" cy="314854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055274" cy="3154102"/>
                    </a:xfrm>
                    <a:prstGeom prst="rect">
                      <a:avLst/>
                    </a:prstGeom>
                  </pic:spPr>
                </pic:pic>
              </a:graphicData>
            </a:graphic>
          </wp:inline>
        </w:drawing>
      </w:r>
    </w:p>
    <w:p w14:paraId="305E7B99" w14:textId="4E2D4F61" w:rsidR="00670041" w:rsidRDefault="006312D2" w:rsidP="006312D2">
      <w:pPr>
        <w:pStyle w:val="Caption"/>
        <w:ind w:left="720" w:firstLine="720"/>
        <w:jc w:val="both"/>
      </w:pPr>
      <w:bookmarkStart w:id="128" w:name="_Toc499310224"/>
      <w:r>
        <w:t xml:space="preserve">Figure </w:t>
      </w:r>
      <w:r>
        <w:fldChar w:fldCharType="begin"/>
      </w:r>
      <w:r>
        <w:instrText xml:space="preserve"> SEQ Figure \* ARABIC </w:instrText>
      </w:r>
      <w:r>
        <w:fldChar w:fldCharType="separate"/>
      </w:r>
      <w:r w:rsidR="001F479A">
        <w:rPr>
          <w:noProof/>
        </w:rPr>
        <w:t>2</w:t>
      </w:r>
      <w:r>
        <w:fldChar w:fldCharType="end"/>
      </w:r>
      <w:r>
        <w:t xml:space="preserve"> </w:t>
      </w:r>
      <w:proofErr w:type="spellStart"/>
      <w:r w:rsidRPr="003D42C4">
        <w:t>WinUSB</w:t>
      </w:r>
      <w:proofErr w:type="spellEnd"/>
      <w:r w:rsidRPr="003D42C4">
        <w:t xml:space="preserve"> Setup Procedure</w:t>
      </w:r>
      <w:bookmarkEnd w:id="128"/>
    </w:p>
    <w:p w14:paraId="458FEB52" w14:textId="77777777" w:rsidR="00670041" w:rsidRDefault="00670041" w:rsidP="00670041"/>
    <w:p w14:paraId="3D438E2B" w14:textId="77777777" w:rsidR="00670041" w:rsidRDefault="00670041" w:rsidP="00670041"/>
    <w:p w14:paraId="63B1D83E" w14:textId="77777777" w:rsidR="00670041" w:rsidRDefault="00670041" w:rsidP="00670041">
      <w:pPr>
        <w:pStyle w:val="ListParagraph"/>
        <w:numPr>
          <w:ilvl w:val="0"/>
          <w:numId w:val="4"/>
        </w:numPr>
        <w:spacing w:before="0" w:after="160" w:line="259" w:lineRule="auto"/>
      </w:pPr>
      <w:r>
        <w:t>Click Next.</w:t>
      </w:r>
    </w:p>
    <w:p w14:paraId="4283A6B2" w14:textId="77777777" w:rsidR="0054710B" w:rsidRDefault="00670041" w:rsidP="0054710B">
      <w:pPr>
        <w:keepNext/>
      </w:pPr>
      <w:r>
        <w:rPr>
          <w:noProof/>
          <w:lang w:val="en-SG" w:eastAsia="en-SG"/>
        </w:rPr>
        <w:drawing>
          <wp:inline distT="0" distB="0" distL="0" distR="0" wp14:anchorId="25BEBCA3" wp14:editId="21578E56">
            <wp:extent cx="4002367" cy="31051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009654" cy="3110804"/>
                    </a:xfrm>
                    <a:prstGeom prst="rect">
                      <a:avLst/>
                    </a:prstGeom>
                  </pic:spPr>
                </pic:pic>
              </a:graphicData>
            </a:graphic>
          </wp:inline>
        </w:drawing>
      </w:r>
    </w:p>
    <w:p w14:paraId="7927CFF8" w14:textId="53E366BA" w:rsidR="00670041" w:rsidRDefault="0054710B" w:rsidP="0054710B">
      <w:pPr>
        <w:pStyle w:val="Caption"/>
        <w:ind w:left="720" w:firstLine="720"/>
        <w:jc w:val="both"/>
      </w:pPr>
      <w:bookmarkStart w:id="129" w:name="_Toc499310225"/>
      <w:r>
        <w:t xml:space="preserve">Figure </w:t>
      </w:r>
      <w:r>
        <w:fldChar w:fldCharType="begin"/>
      </w:r>
      <w:r>
        <w:instrText xml:space="preserve"> SEQ Figure \* ARABIC </w:instrText>
      </w:r>
      <w:r>
        <w:fldChar w:fldCharType="separate"/>
      </w:r>
      <w:r w:rsidR="001F479A">
        <w:rPr>
          <w:noProof/>
        </w:rPr>
        <w:t>3</w:t>
      </w:r>
      <w:r>
        <w:fldChar w:fldCharType="end"/>
      </w:r>
      <w:r>
        <w:t xml:space="preserve"> </w:t>
      </w:r>
      <w:proofErr w:type="spellStart"/>
      <w:r w:rsidRPr="00FF5C6D">
        <w:t>WinUSB</w:t>
      </w:r>
      <w:proofErr w:type="spellEnd"/>
      <w:r w:rsidRPr="00FF5C6D">
        <w:t xml:space="preserve"> Setup Procedure</w:t>
      </w:r>
      <w:bookmarkEnd w:id="129"/>
    </w:p>
    <w:p w14:paraId="076249F8" w14:textId="77777777" w:rsidR="00670041" w:rsidRDefault="00670041" w:rsidP="00670041"/>
    <w:p w14:paraId="60BC5FB8" w14:textId="77777777" w:rsidR="00670041" w:rsidRDefault="00670041" w:rsidP="00670041"/>
    <w:p w14:paraId="35B111A0" w14:textId="77777777" w:rsidR="00670041" w:rsidRDefault="00670041" w:rsidP="00670041"/>
    <w:p w14:paraId="64FE03A9" w14:textId="77777777" w:rsidR="00670041" w:rsidRDefault="00670041" w:rsidP="00670041">
      <w:pPr>
        <w:pStyle w:val="ListParagraph"/>
        <w:numPr>
          <w:ilvl w:val="0"/>
          <w:numId w:val="4"/>
        </w:numPr>
        <w:spacing w:before="0" w:after="160" w:line="259" w:lineRule="auto"/>
      </w:pPr>
      <w:r>
        <w:t xml:space="preserve">Select ‘I accept this agreement’ and click </w:t>
      </w:r>
      <w:proofErr w:type="gramStart"/>
      <w:r>
        <w:t>Next</w:t>
      </w:r>
      <w:proofErr w:type="gramEnd"/>
      <w:r>
        <w:t>.</w:t>
      </w:r>
    </w:p>
    <w:p w14:paraId="4E5B925E" w14:textId="77777777" w:rsidR="004703A5" w:rsidRDefault="00670041" w:rsidP="004703A5">
      <w:pPr>
        <w:pStyle w:val="ListParagraph"/>
        <w:keepNext/>
      </w:pPr>
      <w:r>
        <w:rPr>
          <w:noProof/>
          <w:lang w:val="en-SG" w:eastAsia="en-SG"/>
        </w:rPr>
        <w:drawing>
          <wp:inline distT="0" distB="0" distL="0" distR="0" wp14:anchorId="36FC39E8" wp14:editId="054649C2">
            <wp:extent cx="4002367" cy="31051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010750" cy="3111654"/>
                    </a:xfrm>
                    <a:prstGeom prst="rect">
                      <a:avLst/>
                    </a:prstGeom>
                  </pic:spPr>
                </pic:pic>
              </a:graphicData>
            </a:graphic>
          </wp:inline>
        </w:drawing>
      </w:r>
    </w:p>
    <w:p w14:paraId="7FDF50BE" w14:textId="6F4957AA" w:rsidR="00670041" w:rsidRDefault="004703A5" w:rsidP="004703A5">
      <w:pPr>
        <w:pStyle w:val="Caption"/>
        <w:ind w:left="1440" w:firstLine="720"/>
        <w:jc w:val="left"/>
      </w:pPr>
      <w:bookmarkStart w:id="130" w:name="_Toc499310226"/>
      <w:r>
        <w:t xml:space="preserve">Figure </w:t>
      </w:r>
      <w:r>
        <w:fldChar w:fldCharType="begin"/>
      </w:r>
      <w:r>
        <w:instrText xml:space="preserve"> SEQ Figure \* ARABIC </w:instrText>
      </w:r>
      <w:r>
        <w:fldChar w:fldCharType="separate"/>
      </w:r>
      <w:r w:rsidR="001F479A">
        <w:rPr>
          <w:noProof/>
        </w:rPr>
        <w:t>4</w:t>
      </w:r>
      <w:r>
        <w:fldChar w:fldCharType="end"/>
      </w:r>
      <w:r>
        <w:t xml:space="preserve"> </w:t>
      </w:r>
      <w:proofErr w:type="spellStart"/>
      <w:r w:rsidRPr="00DA4BD5">
        <w:t>WinUSB</w:t>
      </w:r>
      <w:proofErr w:type="spellEnd"/>
      <w:r w:rsidRPr="00DA4BD5">
        <w:t xml:space="preserve"> Setup Procedure</w:t>
      </w:r>
      <w:bookmarkEnd w:id="130"/>
    </w:p>
    <w:p w14:paraId="16347FCD" w14:textId="77777777" w:rsidR="00670041" w:rsidRDefault="00670041" w:rsidP="00670041">
      <w:pPr>
        <w:pStyle w:val="ListParagraph"/>
        <w:rPr>
          <w:b/>
        </w:rPr>
      </w:pPr>
    </w:p>
    <w:p w14:paraId="7717A280" w14:textId="77777777" w:rsidR="00670041" w:rsidRPr="00145071" w:rsidRDefault="00670041" w:rsidP="00670041">
      <w:pPr>
        <w:pStyle w:val="ListParagraph"/>
        <w:rPr>
          <w:b/>
        </w:rPr>
      </w:pPr>
    </w:p>
    <w:p w14:paraId="60C21032" w14:textId="77777777" w:rsidR="00670041" w:rsidRDefault="00670041" w:rsidP="00670041">
      <w:pPr>
        <w:pStyle w:val="ListParagraph"/>
        <w:numPr>
          <w:ilvl w:val="0"/>
          <w:numId w:val="4"/>
        </w:numPr>
        <w:spacing w:before="0" w:after="160" w:line="259" w:lineRule="auto"/>
      </w:pPr>
      <w:r>
        <w:t xml:space="preserve">Click on Finish button. Installation is </w:t>
      </w:r>
      <w:commentRangeStart w:id="131"/>
      <w:r>
        <w:t>completed</w:t>
      </w:r>
      <w:commentRangeEnd w:id="131"/>
      <w:r w:rsidR="003D54C7">
        <w:rPr>
          <w:rStyle w:val="CommentReference"/>
          <w:rFonts w:ascii="Arial" w:eastAsia="PMingLiU" w:hAnsi="Arial" w:cs="Arial"/>
          <w:bCs/>
          <w:lang w:val="en-GB" w:eastAsia="en-GB"/>
        </w:rPr>
        <w:commentReference w:id="131"/>
      </w:r>
      <w:r>
        <w:t>.</w:t>
      </w:r>
    </w:p>
    <w:p w14:paraId="0A4DE169" w14:textId="77777777" w:rsidR="000E5D5B" w:rsidRDefault="00670041" w:rsidP="000E5D5B">
      <w:pPr>
        <w:pStyle w:val="ListParagraph"/>
        <w:keepNext/>
      </w:pPr>
      <w:r>
        <w:rPr>
          <w:noProof/>
          <w:lang w:val="en-SG" w:eastAsia="en-SG"/>
        </w:rPr>
        <w:drawing>
          <wp:inline distT="0" distB="0" distL="0" distR="0" wp14:anchorId="74884E19" wp14:editId="2C28FEE2">
            <wp:extent cx="4067175" cy="3155430"/>
            <wp:effectExtent l="0" t="0" r="0" b="698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086121" cy="3170129"/>
                    </a:xfrm>
                    <a:prstGeom prst="rect">
                      <a:avLst/>
                    </a:prstGeom>
                  </pic:spPr>
                </pic:pic>
              </a:graphicData>
            </a:graphic>
          </wp:inline>
        </w:drawing>
      </w:r>
    </w:p>
    <w:p w14:paraId="0FF42635" w14:textId="7E818BBD" w:rsidR="00670041" w:rsidRDefault="000E5D5B" w:rsidP="000E5D5B">
      <w:pPr>
        <w:pStyle w:val="Caption"/>
        <w:ind w:left="1440" w:firstLine="720"/>
        <w:jc w:val="left"/>
      </w:pPr>
      <w:bookmarkStart w:id="132" w:name="_Toc499310227"/>
      <w:r>
        <w:t xml:space="preserve">Figure </w:t>
      </w:r>
      <w:r>
        <w:fldChar w:fldCharType="begin"/>
      </w:r>
      <w:r>
        <w:instrText xml:space="preserve"> SEQ Figure \* ARABIC </w:instrText>
      </w:r>
      <w:r>
        <w:fldChar w:fldCharType="separate"/>
      </w:r>
      <w:proofErr w:type="gramStart"/>
      <w:r w:rsidR="001F479A">
        <w:rPr>
          <w:noProof/>
        </w:rPr>
        <w:t>5</w:t>
      </w:r>
      <w:r>
        <w:fldChar w:fldCharType="end"/>
      </w:r>
      <w:r>
        <w:t xml:space="preserve"> </w:t>
      </w:r>
      <w:proofErr w:type="spellStart"/>
      <w:r w:rsidRPr="00895770">
        <w:t>WinUSB</w:t>
      </w:r>
      <w:proofErr w:type="spellEnd"/>
      <w:r w:rsidRPr="00895770">
        <w:t xml:space="preserve"> Setup Procedure</w:t>
      </w:r>
      <w:bookmarkEnd w:id="132"/>
      <w:proofErr w:type="gramEnd"/>
    </w:p>
    <w:p w14:paraId="66753629" w14:textId="1DAFA5A4" w:rsidR="00670041" w:rsidRDefault="00B841B2" w:rsidP="00C713AD">
      <w:pPr>
        <w:pStyle w:val="Heading1"/>
        <w:numPr>
          <w:ilvl w:val="0"/>
          <w:numId w:val="2"/>
        </w:numPr>
        <w:spacing w:after="0"/>
        <w:rPr>
          <w:rFonts w:ascii="Verdana" w:hAnsi="Verdana" w:cs="ONCPJN+Arial,Bold"/>
          <w:bCs w:val="0"/>
          <w:color w:val="000000"/>
          <w:sz w:val="28"/>
          <w:szCs w:val="28"/>
        </w:rPr>
      </w:pPr>
      <w:bookmarkStart w:id="133" w:name="_Enable_/_Disable"/>
      <w:bookmarkStart w:id="134" w:name="_Toc499311633"/>
      <w:bookmarkEnd w:id="133"/>
      <w:r>
        <w:rPr>
          <w:rFonts w:ascii="Verdana" w:hAnsi="Verdana" w:cs="ONCPJN+Arial,Bold"/>
          <w:bCs w:val="0"/>
          <w:color w:val="000000"/>
          <w:sz w:val="28"/>
          <w:szCs w:val="28"/>
        </w:rPr>
        <w:lastRenderedPageBreak/>
        <w:t>Enable / Disable Auxiliary Interface.</w:t>
      </w:r>
      <w:bookmarkEnd w:id="134"/>
    </w:p>
    <w:p w14:paraId="76723D25" w14:textId="6292E671" w:rsidR="00B841B2" w:rsidRDefault="003D54C7" w:rsidP="00B841B2">
      <w:ins w:id="135" w:author="Bhaskaran Sreedharan" w:date="2017-11-25T23:02:00Z">
        <w:r>
          <w:t xml:space="preserve">To enable/disable the auxiliary interface, launch the </w:t>
        </w:r>
      </w:ins>
      <w:del w:id="136" w:author="Bhaskaran Sreedharan" w:date="2017-11-25T23:02:00Z">
        <w:r w:rsidR="00274F89" w:rsidDel="003D54C7">
          <w:delText xml:space="preserve">Auxiliary interface can be disabled or enabled using </w:delText>
        </w:r>
      </w:del>
      <w:r w:rsidR="00274F89">
        <w:t>FT602 Configuration Programmer. Check the option “Auxiliary Interface” and then click “Write Configuration” to enable the interface. Uncheck</w:t>
      </w:r>
      <w:ins w:id="137" w:author="Bhaskaran Sreedharan" w:date="2017-11-25T23:03:00Z">
        <w:r>
          <w:t xml:space="preserve"> the option</w:t>
        </w:r>
      </w:ins>
      <w:r w:rsidR="00274F89">
        <w:t xml:space="preserve"> and write configuration to disable the interface. </w:t>
      </w:r>
    </w:p>
    <w:p w14:paraId="1306B0F0" w14:textId="77777777" w:rsidR="00274F89" w:rsidRDefault="00274F89" w:rsidP="00B841B2"/>
    <w:p w14:paraId="35711788" w14:textId="77777777" w:rsidR="001F479A" w:rsidRDefault="00274F89" w:rsidP="001F479A">
      <w:pPr>
        <w:keepNext/>
      </w:pPr>
      <w:r>
        <w:rPr>
          <w:noProof/>
          <w:lang w:val="en-SG" w:eastAsia="en-SG"/>
        </w:rPr>
        <w:drawing>
          <wp:inline distT="0" distB="0" distL="0" distR="0" wp14:anchorId="164EBC42" wp14:editId="6598F522">
            <wp:extent cx="5734050" cy="52197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4050" cy="5219700"/>
                    </a:xfrm>
                    <a:prstGeom prst="rect">
                      <a:avLst/>
                    </a:prstGeom>
                    <a:noFill/>
                    <a:ln>
                      <a:noFill/>
                    </a:ln>
                  </pic:spPr>
                </pic:pic>
              </a:graphicData>
            </a:graphic>
          </wp:inline>
        </w:drawing>
      </w:r>
    </w:p>
    <w:p w14:paraId="6908F1D8" w14:textId="03B58CAD" w:rsidR="00274F89" w:rsidRDefault="001F479A" w:rsidP="001F479A">
      <w:pPr>
        <w:pStyle w:val="Caption"/>
        <w:ind w:left="1440" w:firstLine="720"/>
        <w:jc w:val="both"/>
      </w:pPr>
      <w:bookmarkStart w:id="138" w:name="_Toc499310228"/>
      <w:r>
        <w:t xml:space="preserve">Figure </w:t>
      </w:r>
      <w:r>
        <w:fldChar w:fldCharType="begin"/>
      </w:r>
      <w:r>
        <w:instrText xml:space="preserve"> SEQ Figure \* ARABIC </w:instrText>
      </w:r>
      <w:r>
        <w:fldChar w:fldCharType="separate"/>
      </w:r>
      <w:r>
        <w:rPr>
          <w:noProof/>
        </w:rPr>
        <w:t>6</w:t>
      </w:r>
      <w:r>
        <w:fldChar w:fldCharType="end"/>
      </w:r>
      <w:r>
        <w:t xml:space="preserve"> </w:t>
      </w:r>
      <w:r w:rsidRPr="00362F25">
        <w:t>Enable / Disable Auxiliary Interface</w:t>
      </w:r>
      <w:bookmarkEnd w:id="138"/>
    </w:p>
    <w:p w14:paraId="02BEB3EB" w14:textId="77777777" w:rsidR="00274F89" w:rsidRPr="00B841B2" w:rsidRDefault="00274F89" w:rsidP="00B841B2"/>
    <w:p w14:paraId="412057EC" w14:textId="77777777" w:rsidR="00BF3F59" w:rsidRPr="00FD5351" w:rsidRDefault="00BF3F59" w:rsidP="00BF3F59">
      <w:pPr>
        <w:pStyle w:val="Heading1"/>
        <w:numPr>
          <w:ilvl w:val="0"/>
          <w:numId w:val="2"/>
        </w:numPr>
        <w:spacing w:after="0"/>
        <w:rPr>
          <w:rFonts w:ascii="Verdana" w:hAnsi="Verdana" w:cs="ONCPJN+Arial,Bold"/>
          <w:bCs w:val="0"/>
          <w:color w:val="000000"/>
          <w:sz w:val="28"/>
          <w:szCs w:val="28"/>
        </w:rPr>
      </w:pPr>
      <w:bookmarkStart w:id="139" w:name="_Toc499311634"/>
      <w:r w:rsidRPr="00FD5351">
        <w:rPr>
          <w:rFonts w:ascii="Verdana" w:hAnsi="Verdana" w:cs="ONCPJN+Arial,Bold"/>
          <w:bCs w:val="0"/>
          <w:color w:val="000000"/>
          <w:sz w:val="28"/>
          <w:szCs w:val="28"/>
        </w:rPr>
        <w:lastRenderedPageBreak/>
        <w:t>I</w:t>
      </w:r>
      <w:r w:rsidRPr="00943C8C">
        <w:rPr>
          <w:rFonts w:ascii="Verdana" w:hAnsi="Verdana" w:cs="ONCPJN+Arial,Bold"/>
          <w:bCs w:val="0"/>
          <w:color w:val="000000"/>
          <w:sz w:val="28"/>
          <w:szCs w:val="28"/>
          <w:vertAlign w:val="superscript"/>
        </w:rPr>
        <w:t>2</w:t>
      </w:r>
      <w:r w:rsidRPr="00FD5351">
        <w:rPr>
          <w:rFonts w:ascii="Verdana" w:hAnsi="Verdana" w:cs="ONCPJN+Arial,Bold"/>
          <w:bCs w:val="0"/>
          <w:color w:val="000000"/>
          <w:sz w:val="28"/>
          <w:szCs w:val="28"/>
        </w:rPr>
        <w:t>C Register Description</w:t>
      </w:r>
    </w:p>
    <w:p w14:paraId="10D9DBF1" w14:textId="77777777" w:rsidR="00BF3F59" w:rsidRPr="00633FFA" w:rsidRDefault="00BF3F59" w:rsidP="00BF3F59">
      <w:pPr>
        <w:numPr>
          <w:ilvl w:val="0"/>
          <w:numId w:val="7"/>
        </w:numPr>
        <w:rPr>
          <w:rFonts w:ascii="Verdana" w:hAnsi="Verdana"/>
          <w:sz w:val="18"/>
          <w:szCs w:val="18"/>
          <w:lang w:val="en-US"/>
        </w:rPr>
      </w:pPr>
      <w:r w:rsidRPr="00633FFA">
        <w:rPr>
          <w:rFonts w:ascii="Verdana" w:hAnsi="Verdana"/>
          <w:sz w:val="18"/>
          <w:szCs w:val="18"/>
          <w:lang w:val="en-US"/>
        </w:rPr>
        <w:t xml:space="preserve">The </w:t>
      </w:r>
      <w:r>
        <w:rPr>
          <w:rFonts w:ascii="Verdana" w:hAnsi="Verdana"/>
          <w:sz w:val="18"/>
          <w:szCs w:val="18"/>
          <w:lang w:val="en-SG"/>
        </w:rPr>
        <w:t>I</w:t>
      </w:r>
      <w:r w:rsidRPr="00986F71">
        <w:rPr>
          <w:rFonts w:ascii="Verdana" w:hAnsi="Verdana"/>
          <w:sz w:val="18"/>
          <w:szCs w:val="18"/>
          <w:vertAlign w:val="superscript"/>
          <w:lang w:val="en-SG"/>
        </w:rPr>
        <w:t>2</w:t>
      </w:r>
      <w:r>
        <w:rPr>
          <w:rFonts w:ascii="Verdana" w:hAnsi="Verdana"/>
          <w:sz w:val="18"/>
          <w:szCs w:val="18"/>
          <w:lang w:val="en-SG"/>
        </w:rPr>
        <w:t>C</w:t>
      </w:r>
      <w:r w:rsidRPr="00633FFA">
        <w:rPr>
          <w:rFonts w:ascii="Verdana" w:hAnsi="Verdana"/>
          <w:sz w:val="18"/>
          <w:szCs w:val="18"/>
          <w:lang w:val="en-US"/>
        </w:rPr>
        <w:t xml:space="preserve"> registers have different widths and must be written or read in full.</w:t>
      </w:r>
    </w:p>
    <w:p w14:paraId="10D772E9" w14:textId="77777777" w:rsidR="00BF3F59" w:rsidRPr="00633FFA" w:rsidRDefault="00BF3F59" w:rsidP="00BF3F59">
      <w:pPr>
        <w:numPr>
          <w:ilvl w:val="0"/>
          <w:numId w:val="7"/>
        </w:numPr>
        <w:rPr>
          <w:rFonts w:ascii="Verdana" w:hAnsi="Verdana"/>
          <w:sz w:val="18"/>
          <w:szCs w:val="18"/>
          <w:lang w:val="en-US"/>
        </w:rPr>
      </w:pPr>
      <w:r w:rsidRPr="00633FFA">
        <w:rPr>
          <w:rFonts w:ascii="Verdana" w:hAnsi="Verdana"/>
          <w:sz w:val="18"/>
          <w:szCs w:val="18"/>
          <w:lang w:val="en-US"/>
        </w:rPr>
        <w:t xml:space="preserve">In the following, some registers use a unit of pixel clock. The pixel clock depends on the frame resolution and the selected frame rates. </w:t>
      </w:r>
      <w:r>
        <w:rPr>
          <w:b/>
          <w:lang w:val="en-US"/>
        </w:rPr>
        <w:fldChar w:fldCharType="begin"/>
      </w:r>
      <w:r>
        <w:rPr>
          <w:rFonts w:ascii="Verdana" w:hAnsi="Verdana"/>
          <w:sz w:val="18"/>
          <w:szCs w:val="18"/>
          <w:lang w:val="en-US"/>
        </w:rPr>
        <w:instrText xml:space="preserve"> REF _Ref499312169 \h </w:instrText>
      </w:r>
      <w:r>
        <w:rPr>
          <w:b/>
          <w:lang w:val="en-US"/>
        </w:rPr>
      </w:r>
      <w:r>
        <w:rPr>
          <w:b/>
          <w:lang w:val="en-US"/>
        </w:rPr>
        <w:fldChar w:fldCharType="separate"/>
      </w:r>
      <w:r>
        <w:t xml:space="preserve">Table </w:t>
      </w:r>
      <w:r>
        <w:rPr>
          <w:noProof/>
        </w:rPr>
        <w:t>3</w:t>
      </w:r>
      <w:r>
        <w:t xml:space="preserve"> </w:t>
      </w:r>
      <w:r w:rsidRPr="006E038B">
        <w:t>– Pixel Clock</w:t>
      </w:r>
      <w:r>
        <w:rPr>
          <w:b/>
          <w:lang w:val="en-US"/>
        </w:rPr>
        <w:fldChar w:fldCharType="end"/>
      </w:r>
      <w:r>
        <w:rPr>
          <w:b/>
          <w:lang w:val="en-US"/>
        </w:rPr>
        <w:t xml:space="preserve"> </w:t>
      </w:r>
      <w:r w:rsidRPr="00633FFA">
        <w:rPr>
          <w:rFonts w:ascii="Verdana" w:hAnsi="Verdana"/>
          <w:sz w:val="18"/>
          <w:szCs w:val="18"/>
          <w:lang w:val="en-US"/>
        </w:rPr>
        <w:t xml:space="preserve">provides the frame resolutions and pixel clock </w:t>
      </w:r>
      <w:commentRangeStart w:id="140"/>
      <w:r w:rsidRPr="00633FFA">
        <w:rPr>
          <w:rFonts w:ascii="Verdana" w:hAnsi="Verdana"/>
          <w:sz w:val="18"/>
          <w:szCs w:val="18"/>
          <w:lang w:val="en-US"/>
        </w:rPr>
        <w:t>frequency</w:t>
      </w:r>
      <w:commentRangeEnd w:id="140"/>
      <w:r w:rsidRPr="00633FFA">
        <w:rPr>
          <w:rStyle w:val="CommentReference"/>
          <w:rFonts w:ascii="Verdana" w:hAnsi="Verdana"/>
          <w:sz w:val="18"/>
          <w:szCs w:val="18"/>
        </w:rPr>
        <w:commentReference w:id="140"/>
      </w:r>
    </w:p>
    <w:p w14:paraId="34601DA0" w14:textId="77777777" w:rsidR="00BF3F59" w:rsidRDefault="00BF3F59" w:rsidP="00BF3F59">
      <w:pPr>
        <w:numPr>
          <w:ilvl w:val="0"/>
          <w:numId w:val="7"/>
        </w:numPr>
        <w:rPr>
          <w:rFonts w:ascii="Verdana" w:hAnsi="Verdana"/>
          <w:sz w:val="18"/>
          <w:szCs w:val="18"/>
          <w:lang w:val="en-US"/>
        </w:rPr>
      </w:pPr>
      <w:r w:rsidRPr="00633FFA">
        <w:rPr>
          <w:rFonts w:ascii="Verdana" w:hAnsi="Verdana"/>
          <w:sz w:val="18"/>
          <w:szCs w:val="18"/>
          <w:lang w:val="en-US"/>
        </w:rPr>
        <w:t>16 bytes of software defined registers are provided (e.g. scratch) per channel for storing UVC control and command information for storage and retrieval. Customer designs may act on the values written into these locations or provide a response to the USB host via these locations. The IRQ signal may be used to signal the host of change in conditions in the FPGA.</w:t>
      </w:r>
    </w:p>
    <w:p w14:paraId="665D59D1" w14:textId="77777777" w:rsidR="00BF3F59" w:rsidRPr="00633FFA" w:rsidRDefault="00BF3F59" w:rsidP="00BF3F59">
      <w:pPr>
        <w:ind w:left="720"/>
        <w:rPr>
          <w:rFonts w:ascii="Verdana" w:hAnsi="Verdana"/>
          <w:sz w:val="18"/>
          <w:szCs w:val="18"/>
          <w:lang w:val="en-US"/>
        </w:rPr>
      </w:pPr>
    </w:p>
    <w:p w14:paraId="264B86D6" w14:textId="77777777" w:rsidR="00BF3F59" w:rsidRPr="00633FFA" w:rsidRDefault="00BF3F59" w:rsidP="00BF3F59">
      <w:pPr>
        <w:numPr>
          <w:ilvl w:val="0"/>
          <w:numId w:val="6"/>
        </w:numPr>
        <w:spacing w:before="240" w:after="240"/>
        <w:ind w:left="714" w:hanging="357"/>
        <w:jc w:val="left"/>
        <w:rPr>
          <w:rFonts w:ascii="Verdana" w:hAnsi="Verdana"/>
          <w:b/>
          <w:sz w:val="18"/>
          <w:szCs w:val="18"/>
        </w:rPr>
      </w:pPr>
      <w:r w:rsidRPr="00633FFA">
        <w:rPr>
          <w:rFonts w:ascii="Verdana" w:hAnsi="Verdana"/>
          <w:b/>
          <w:sz w:val="18"/>
          <w:szCs w:val="18"/>
        </w:rPr>
        <w:t>Convention</w:t>
      </w:r>
    </w:p>
    <w:p w14:paraId="3A808666" w14:textId="77777777" w:rsidR="00BF3F59" w:rsidRPr="00633FFA" w:rsidRDefault="00BF3F59" w:rsidP="00BF3F59">
      <w:pPr>
        <w:ind w:left="576" w:firstLine="144"/>
        <w:rPr>
          <w:rFonts w:ascii="Verdana" w:hAnsi="Verdana"/>
          <w:sz w:val="18"/>
          <w:szCs w:val="18"/>
        </w:rPr>
      </w:pPr>
      <w:r w:rsidRPr="00633FFA">
        <w:rPr>
          <w:rFonts w:ascii="Verdana" w:hAnsi="Verdana"/>
          <w:sz w:val="18"/>
          <w:szCs w:val="18"/>
        </w:rPr>
        <w:t>RO: Read Only</w:t>
      </w:r>
    </w:p>
    <w:p w14:paraId="6FB0DBE8" w14:textId="77777777" w:rsidR="00BF3F59" w:rsidRDefault="00BF3F59" w:rsidP="00BF3F59">
      <w:pPr>
        <w:ind w:left="576" w:firstLine="144"/>
        <w:rPr>
          <w:rFonts w:ascii="Verdana" w:hAnsi="Verdana"/>
          <w:sz w:val="18"/>
          <w:szCs w:val="18"/>
        </w:rPr>
      </w:pPr>
      <w:r w:rsidRPr="00633FFA">
        <w:rPr>
          <w:rFonts w:ascii="Verdana" w:hAnsi="Verdana"/>
          <w:sz w:val="18"/>
          <w:szCs w:val="18"/>
        </w:rPr>
        <w:t>RW: Read, Write</w:t>
      </w:r>
    </w:p>
    <w:p w14:paraId="6EF13FDA" w14:textId="77777777" w:rsidR="00BF3F59" w:rsidRDefault="00BF3F59" w:rsidP="00BF3F59">
      <w:pPr>
        <w:spacing w:after="240"/>
        <w:ind w:left="578" w:firstLine="142"/>
        <w:rPr>
          <w:rFonts w:ascii="Verdana" w:hAnsi="Verdana"/>
          <w:sz w:val="18"/>
          <w:szCs w:val="18"/>
        </w:rPr>
      </w:pPr>
      <w:r w:rsidRPr="00986F71">
        <w:rPr>
          <w:rFonts w:ascii="Verdana" w:hAnsi="Verdana"/>
          <w:sz w:val="18"/>
          <w:szCs w:val="18"/>
        </w:rPr>
        <w:t>Device Address: 0x0D (seven bits address)</w:t>
      </w:r>
    </w:p>
    <w:p w14:paraId="382B6FAE" w14:textId="77777777" w:rsidR="00BF3F59" w:rsidRDefault="00BF3F59" w:rsidP="00BF3F59">
      <w:pPr>
        <w:spacing w:after="240"/>
        <w:ind w:left="578" w:firstLine="142"/>
        <w:rPr>
          <w:rFonts w:ascii="Verdana" w:hAnsi="Verdana"/>
          <w:sz w:val="18"/>
          <w:szCs w:val="18"/>
        </w:rPr>
      </w:pPr>
    </w:p>
    <w:p w14:paraId="756825D2" w14:textId="77777777" w:rsidR="00BF3F59" w:rsidRPr="00986F71" w:rsidRDefault="00BF3F59" w:rsidP="00BF3F59">
      <w:pPr>
        <w:spacing w:after="240"/>
        <w:ind w:left="578" w:firstLine="142"/>
        <w:rPr>
          <w:rFonts w:ascii="Verdana" w:hAnsi="Verdana"/>
          <w:sz w:val="18"/>
          <w:szCs w:val="18"/>
        </w:rPr>
      </w:pP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642"/>
        <w:gridCol w:w="912"/>
        <w:gridCol w:w="709"/>
        <w:gridCol w:w="3307"/>
        <w:gridCol w:w="2002"/>
      </w:tblGrid>
      <w:tr w:rsidR="00BF3F59" w:rsidRPr="001750C0" w14:paraId="46752790" w14:textId="77777777" w:rsidTr="000956B0">
        <w:trPr>
          <w:tblHeader/>
        </w:trPr>
        <w:tc>
          <w:tcPr>
            <w:tcW w:w="990" w:type="dxa"/>
          </w:tcPr>
          <w:p w14:paraId="377FF1A9" w14:textId="77777777" w:rsidR="00BF3F59" w:rsidRPr="001750C0" w:rsidRDefault="00BF3F59" w:rsidP="000956B0">
            <w:pPr>
              <w:jc w:val="center"/>
              <w:rPr>
                <w:rFonts w:ascii="Verdana" w:hAnsi="Verdana"/>
                <w:b/>
                <w:sz w:val="16"/>
                <w:szCs w:val="16"/>
              </w:rPr>
            </w:pPr>
            <w:r w:rsidRPr="001750C0">
              <w:rPr>
                <w:rFonts w:ascii="Verdana" w:hAnsi="Verdana"/>
                <w:b/>
                <w:sz w:val="16"/>
                <w:szCs w:val="16"/>
              </w:rPr>
              <w:t>Address</w:t>
            </w:r>
          </w:p>
        </w:tc>
        <w:tc>
          <w:tcPr>
            <w:tcW w:w="1642" w:type="dxa"/>
            <w:shd w:val="clear" w:color="auto" w:fill="auto"/>
          </w:tcPr>
          <w:p w14:paraId="4266AA59" w14:textId="77777777" w:rsidR="00BF3F59" w:rsidRPr="001750C0" w:rsidRDefault="00BF3F59" w:rsidP="000956B0">
            <w:pPr>
              <w:jc w:val="center"/>
              <w:rPr>
                <w:rFonts w:ascii="Verdana" w:hAnsi="Verdana"/>
                <w:b/>
                <w:sz w:val="16"/>
                <w:szCs w:val="16"/>
              </w:rPr>
            </w:pPr>
            <w:r w:rsidRPr="001750C0">
              <w:rPr>
                <w:rFonts w:ascii="Verdana" w:hAnsi="Verdana"/>
                <w:b/>
                <w:sz w:val="16"/>
                <w:szCs w:val="16"/>
              </w:rPr>
              <w:t>Name</w:t>
            </w:r>
          </w:p>
        </w:tc>
        <w:tc>
          <w:tcPr>
            <w:tcW w:w="912" w:type="dxa"/>
            <w:shd w:val="clear" w:color="auto" w:fill="auto"/>
          </w:tcPr>
          <w:p w14:paraId="77A1FCE2" w14:textId="77777777" w:rsidR="00BF3F59" w:rsidRPr="001750C0" w:rsidRDefault="00BF3F59" w:rsidP="000956B0">
            <w:pPr>
              <w:jc w:val="center"/>
              <w:rPr>
                <w:rFonts w:ascii="Verdana" w:hAnsi="Verdana"/>
                <w:b/>
                <w:sz w:val="16"/>
                <w:szCs w:val="16"/>
              </w:rPr>
            </w:pPr>
            <w:r w:rsidRPr="001750C0">
              <w:rPr>
                <w:rFonts w:ascii="Verdana" w:hAnsi="Verdana"/>
                <w:b/>
                <w:sz w:val="16"/>
                <w:szCs w:val="16"/>
              </w:rPr>
              <w:t xml:space="preserve">Size </w:t>
            </w:r>
          </w:p>
          <w:p w14:paraId="1C6F612A" w14:textId="77777777" w:rsidR="00BF3F59" w:rsidRPr="001750C0" w:rsidRDefault="00BF3F59" w:rsidP="000956B0">
            <w:pPr>
              <w:jc w:val="center"/>
              <w:rPr>
                <w:rFonts w:ascii="Verdana" w:hAnsi="Verdana"/>
                <w:b/>
                <w:sz w:val="16"/>
                <w:szCs w:val="16"/>
              </w:rPr>
            </w:pPr>
            <w:r w:rsidRPr="001750C0">
              <w:rPr>
                <w:rFonts w:ascii="Verdana" w:hAnsi="Verdana"/>
                <w:b/>
                <w:sz w:val="16"/>
                <w:szCs w:val="16"/>
              </w:rPr>
              <w:t>(Byte)</w:t>
            </w:r>
          </w:p>
        </w:tc>
        <w:tc>
          <w:tcPr>
            <w:tcW w:w="709" w:type="dxa"/>
          </w:tcPr>
          <w:p w14:paraId="77EF53DB" w14:textId="77777777" w:rsidR="00BF3F59" w:rsidRPr="001750C0" w:rsidRDefault="00BF3F59" w:rsidP="000956B0">
            <w:pPr>
              <w:jc w:val="center"/>
              <w:rPr>
                <w:rFonts w:ascii="Verdana" w:hAnsi="Verdana"/>
                <w:b/>
                <w:sz w:val="16"/>
                <w:szCs w:val="16"/>
              </w:rPr>
            </w:pPr>
            <w:r w:rsidRPr="001750C0">
              <w:rPr>
                <w:rFonts w:ascii="Verdana" w:hAnsi="Verdana"/>
                <w:b/>
                <w:sz w:val="16"/>
                <w:szCs w:val="16"/>
              </w:rPr>
              <w:t>Type</w:t>
            </w:r>
          </w:p>
        </w:tc>
        <w:tc>
          <w:tcPr>
            <w:tcW w:w="3307" w:type="dxa"/>
            <w:shd w:val="clear" w:color="auto" w:fill="auto"/>
          </w:tcPr>
          <w:p w14:paraId="33710354" w14:textId="77777777" w:rsidR="00BF3F59" w:rsidRPr="001750C0" w:rsidRDefault="00BF3F59" w:rsidP="000956B0">
            <w:pPr>
              <w:jc w:val="center"/>
              <w:rPr>
                <w:rFonts w:ascii="Verdana" w:hAnsi="Verdana"/>
                <w:b/>
                <w:sz w:val="16"/>
                <w:szCs w:val="16"/>
              </w:rPr>
            </w:pPr>
            <w:r w:rsidRPr="001750C0">
              <w:rPr>
                <w:rFonts w:ascii="Verdana" w:hAnsi="Verdana"/>
                <w:b/>
                <w:sz w:val="16"/>
                <w:szCs w:val="16"/>
              </w:rPr>
              <w:t>Description</w:t>
            </w:r>
          </w:p>
        </w:tc>
        <w:tc>
          <w:tcPr>
            <w:tcW w:w="2002" w:type="dxa"/>
          </w:tcPr>
          <w:p w14:paraId="11997048" w14:textId="77777777" w:rsidR="00BF3F59" w:rsidRPr="001750C0" w:rsidRDefault="00BF3F59" w:rsidP="000956B0">
            <w:pPr>
              <w:jc w:val="center"/>
              <w:rPr>
                <w:rFonts w:ascii="Verdana" w:hAnsi="Verdana"/>
                <w:b/>
                <w:sz w:val="16"/>
                <w:szCs w:val="16"/>
              </w:rPr>
            </w:pPr>
            <w:r w:rsidRPr="001750C0">
              <w:rPr>
                <w:rFonts w:ascii="Verdana" w:hAnsi="Verdana"/>
                <w:b/>
                <w:sz w:val="16"/>
                <w:szCs w:val="16"/>
              </w:rPr>
              <w:t xml:space="preserve">Default </w:t>
            </w:r>
          </w:p>
        </w:tc>
      </w:tr>
      <w:tr w:rsidR="00BF3F59" w:rsidRPr="001750C0" w14:paraId="26A7F32A" w14:textId="77777777" w:rsidTr="000956B0">
        <w:tc>
          <w:tcPr>
            <w:tcW w:w="990" w:type="dxa"/>
          </w:tcPr>
          <w:p w14:paraId="177B9C00" w14:textId="77777777" w:rsidR="00BF3F59" w:rsidRPr="001750C0" w:rsidRDefault="00BF3F59" w:rsidP="000956B0">
            <w:pPr>
              <w:jc w:val="center"/>
              <w:rPr>
                <w:rFonts w:ascii="Verdana" w:hAnsi="Verdana"/>
                <w:sz w:val="16"/>
                <w:szCs w:val="16"/>
              </w:rPr>
            </w:pPr>
            <w:r w:rsidRPr="001750C0">
              <w:rPr>
                <w:rFonts w:ascii="Verdana" w:hAnsi="Verdana"/>
                <w:sz w:val="16"/>
                <w:szCs w:val="16"/>
              </w:rPr>
              <w:t>0x00</w:t>
            </w:r>
          </w:p>
        </w:tc>
        <w:tc>
          <w:tcPr>
            <w:tcW w:w="1642" w:type="dxa"/>
            <w:shd w:val="clear" w:color="auto" w:fill="auto"/>
          </w:tcPr>
          <w:p w14:paraId="7C1C79EC" w14:textId="77777777" w:rsidR="00BF3F59" w:rsidRPr="001750C0" w:rsidRDefault="00BF3F59" w:rsidP="000956B0">
            <w:pPr>
              <w:jc w:val="left"/>
              <w:rPr>
                <w:rFonts w:ascii="Verdana" w:hAnsi="Verdana"/>
                <w:sz w:val="16"/>
                <w:szCs w:val="16"/>
              </w:rPr>
            </w:pPr>
            <w:r w:rsidRPr="001750C0">
              <w:rPr>
                <w:rFonts w:ascii="Verdana" w:hAnsi="Verdana"/>
                <w:sz w:val="16"/>
                <w:szCs w:val="16"/>
              </w:rPr>
              <w:t>Configuration</w:t>
            </w:r>
          </w:p>
        </w:tc>
        <w:tc>
          <w:tcPr>
            <w:tcW w:w="912" w:type="dxa"/>
            <w:shd w:val="clear" w:color="auto" w:fill="auto"/>
          </w:tcPr>
          <w:p w14:paraId="6B7E4F56" w14:textId="77777777" w:rsidR="00BF3F59" w:rsidRPr="001750C0" w:rsidRDefault="00BF3F59" w:rsidP="000956B0">
            <w:pPr>
              <w:jc w:val="center"/>
              <w:rPr>
                <w:rFonts w:ascii="Verdana" w:hAnsi="Verdana"/>
                <w:sz w:val="16"/>
                <w:szCs w:val="16"/>
              </w:rPr>
            </w:pPr>
            <w:r w:rsidRPr="001750C0">
              <w:rPr>
                <w:rFonts w:ascii="Verdana" w:hAnsi="Verdana"/>
                <w:sz w:val="16"/>
                <w:szCs w:val="16"/>
              </w:rPr>
              <w:t>1</w:t>
            </w:r>
          </w:p>
        </w:tc>
        <w:tc>
          <w:tcPr>
            <w:tcW w:w="709" w:type="dxa"/>
          </w:tcPr>
          <w:p w14:paraId="67B69924"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631DE081"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bit[7:4]: reserved</w:t>
            </w:r>
          </w:p>
          <w:p w14:paraId="0C3A9A52"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bit[3]: I</w:t>
            </w:r>
            <w:r w:rsidRPr="00B472F5">
              <w:rPr>
                <w:rFonts w:ascii="Calibri" w:eastAsia="Times New Roman" w:hAnsi="Calibri"/>
                <w:color w:val="000000"/>
                <w:vertAlign w:val="superscript"/>
                <w:lang w:eastAsia="en-SG"/>
              </w:rPr>
              <w:t>2</w:t>
            </w:r>
            <w:r>
              <w:rPr>
                <w:rFonts w:ascii="Calibri" w:eastAsia="Times New Roman" w:hAnsi="Calibri"/>
                <w:color w:val="000000"/>
                <w:lang w:eastAsia="en-SG"/>
              </w:rPr>
              <w:t>C interrupt, 0 = disable, 1 = enable</w:t>
            </w:r>
          </w:p>
          <w:p w14:paraId="3F3EED04"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 xml:space="preserve">bit[2:1]: </w:t>
            </w:r>
          </w:p>
          <w:p w14:paraId="6C179941" w14:textId="77777777" w:rsidR="00BF3F59" w:rsidRDefault="00BF3F59" w:rsidP="000956B0">
            <w:pPr>
              <w:ind w:left="720"/>
              <w:rPr>
                <w:rFonts w:ascii="Calibri" w:eastAsia="Times New Roman" w:hAnsi="Calibri"/>
                <w:color w:val="000000"/>
                <w:lang w:eastAsia="en-SG"/>
              </w:rPr>
            </w:pPr>
            <w:r>
              <w:rPr>
                <w:rFonts w:ascii="Calibri" w:eastAsia="Times New Roman" w:hAnsi="Calibri"/>
                <w:color w:val="000000"/>
                <w:lang w:eastAsia="en-SG"/>
              </w:rPr>
              <w:t>2’b00 = unknown speed</w:t>
            </w:r>
          </w:p>
          <w:p w14:paraId="605F348B" w14:textId="77777777" w:rsidR="00BF3F59" w:rsidRDefault="00BF3F59" w:rsidP="000956B0">
            <w:pPr>
              <w:ind w:left="720"/>
              <w:rPr>
                <w:rFonts w:ascii="Calibri" w:eastAsia="Times New Roman" w:hAnsi="Calibri"/>
                <w:color w:val="000000"/>
                <w:lang w:eastAsia="en-SG"/>
              </w:rPr>
            </w:pPr>
            <w:r>
              <w:rPr>
                <w:rFonts w:ascii="Calibri" w:eastAsia="Times New Roman" w:hAnsi="Calibri"/>
                <w:color w:val="000000"/>
                <w:lang w:eastAsia="en-SG"/>
              </w:rPr>
              <w:t>2’b01 = Super Speed</w:t>
            </w:r>
          </w:p>
          <w:p w14:paraId="3F6FA1EC" w14:textId="77777777" w:rsidR="00BF3F59" w:rsidRDefault="00BF3F59" w:rsidP="000956B0">
            <w:pPr>
              <w:ind w:left="720"/>
              <w:rPr>
                <w:rFonts w:ascii="Calibri" w:eastAsia="Times New Roman" w:hAnsi="Calibri"/>
                <w:color w:val="000000"/>
                <w:lang w:eastAsia="en-SG"/>
              </w:rPr>
            </w:pPr>
            <w:r>
              <w:rPr>
                <w:rFonts w:ascii="Calibri" w:eastAsia="Times New Roman" w:hAnsi="Calibri"/>
                <w:color w:val="000000"/>
                <w:lang w:eastAsia="en-SG"/>
              </w:rPr>
              <w:t>2’b10 = High Speed</w:t>
            </w:r>
          </w:p>
          <w:p w14:paraId="38A3A404" w14:textId="77777777" w:rsidR="00BF3F59" w:rsidRDefault="00BF3F59" w:rsidP="000956B0">
            <w:pPr>
              <w:ind w:left="720"/>
              <w:rPr>
                <w:rFonts w:ascii="Calibri" w:eastAsia="Times New Roman" w:hAnsi="Calibri"/>
                <w:color w:val="000000"/>
                <w:lang w:eastAsia="en-SG"/>
              </w:rPr>
            </w:pPr>
            <w:r>
              <w:rPr>
                <w:rFonts w:ascii="Calibri" w:eastAsia="Times New Roman" w:hAnsi="Calibri"/>
                <w:color w:val="000000"/>
                <w:lang w:eastAsia="en-SG"/>
              </w:rPr>
              <w:t>2’b11 = Full Speed</w:t>
            </w:r>
          </w:p>
          <w:p w14:paraId="78D7F9A7"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B[0]: FIFO Mode, 0 = FT245, 1 = FT600</w:t>
            </w:r>
          </w:p>
          <w:p w14:paraId="10917175" w14:textId="77777777" w:rsidR="00BF3F59" w:rsidRPr="001750C0" w:rsidRDefault="00BF3F59" w:rsidP="000956B0">
            <w:pPr>
              <w:rPr>
                <w:rFonts w:ascii="Verdana" w:hAnsi="Verdana"/>
                <w:sz w:val="16"/>
                <w:szCs w:val="16"/>
              </w:rPr>
            </w:pPr>
          </w:p>
        </w:tc>
        <w:tc>
          <w:tcPr>
            <w:tcW w:w="2002" w:type="dxa"/>
          </w:tcPr>
          <w:p w14:paraId="36BA5DA9" w14:textId="77777777" w:rsidR="00BF3F59" w:rsidRPr="001750C0" w:rsidRDefault="00BF3F59" w:rsidP="000956B0">
            <w:pPr>
              <w:jc w:val="center"/>
              <w:rPr>
                <w:rFonts w:ascii="Verdana" w:hAnsi="Verdana"/>
                <w:sz w:val="16"/>
                <w:szCs w:val="16"/>
              </w:rPr>
            </w:pPr>
            <w:r w:rsidRPr="001750C0">
              <w:rPr>
                <w:rFonts w:ascii="Verdana" w:hAnsi="Verdana"/>
                <w:sz w:val="16"/>
                <w:szCs w:val="16"/>
              </w:rPr>
              <w:t>0x03</w:t>
            </w:r>
          </w:p>
        </w:tc>
      </w:tr>
      <w:tr w:rsidR="00BF3F59" w:rsidRPr="001750C0" w14:paraId="2268D541" w14:textId="77777777" w:rsidTr="000956B0">
        <w:tc>
          <w:tcPr>
            <w:tcW w:w="990" w:type="dxa"/>
          </w:tcPr>
          <w:p w14:paraId="142852C6" w14:textId="77777777" w:rsidR="00BF3F59" w:rsidRPr="001750C0" w:rsidRDefault="00BF3F59" w:rsidP="000956B0">
            <w:pPr>
              <w:jc w:val="center"/>
              <w:rPr>
                <w:rFonts w:ascii="Verdana" w:hAnsi="Verdana"/>
                <w:sz w:val="16"/>
                <w:szCs w:val="16"/>
              </w:rPr>
            </w:pPr>
            <w:r w:rsidRPr="001750C0">
              <w:rPr>
                <w:rFonts w:ascii="Verdana" w:hAnsi="Verdana"/>
                <w:sz w:val="16"/>
                <w:szCs w:val="16"/>
              </w:rPr>
              <w:t>0x01</w:t>
            </w:r>
          </w:p>
        </w:tc>
        <w:tc>
          <w:tcPr>
            <w:tcW w:w="1642" w:type="dxa"/>
            <w:shd w:val="clear" w:color="auto" w:fill="auto"/>
          </w:tcPr>
          <w:p w14:paraId="69FC3877" w14:textId="77777777" w:rsidR="00BF3F59" w:rsidRPr="001750C0" w:rsidRDefault="00BF3F59" w:rsidP="000956B0">
            <w:pPr>
              <w:jc w:val="left"/>
              <w:rPr>
                <w:rFonts w:ascii="Verdana" w:hAnsi="Verdana"/>
                <w:sz w:val="16"/>
                <w:szCs w:val="16"/>
              </w:rPr>
            </w:pPr>
            <w:r w:rsidRPr="001750C0">
              <w:rPr>
                <w:rFonts w:ascii="Verdana" w:hAnsi="Verdana"/>
                <w:sz w:val="16"/>
                <w:szCs w:val="16"/>
              </w:rPr>
              <w:t>FT602</w:t>
            </w:r>
          </w:p>
          <w:p w14:paraId="0C0F1276" w14:textId="77777777" w:rsidR="00BF3F59" w:rsidRPr="001750C0" w:rsidRDefault="00BF3F59" w:rsidP="000956B0">
            <w:pPr>
              <w:jc w:val="left"/>
              <w:rPr>
                <w:rFonts w:ascii="Verdana" w:hAnsi="Verdana"/>
                <w:sz w:val="16"/>
                <w:szCs w:val="16"/>
              </w:rPr>
            </w:pPr>
            <w:r w:rsidRPr="001750C0">
              <w:rPr>
                <w:rFonts w:ascii="Verdana" w:hAnsi="Verdana"/>
                <w:sz w:val="16"/>
                <w:szCs w:val="16"/>
              </w:rPr>
              <w:t>Power Status</w:t>
            </w:r>
          </w:p>
        </w:tc>
        <w:tc>
          <w:tcPr>
            <w:tcW w:w="912" w:type="dxa"/>
            <w:shd w:val="clear" w:color="auto" w:fill="auto"/>
          </w:tcPr>
          <w:p w14:paraId="3943FB8E" w14:textId="77777777" w:rsidR="00BF3F59" w:rsidRPr="001750C0" w:rsidRDefault="00BF3F59" w:rsidP="000956B0">
            <w:pPr>
              <w:jc w:val="center"/>
              <w:rPr>
                <w:rFonts w:ascii="Verdana" w:hAnsi="Verdana"/>
                <w:sz w:val="16"/>
                <w:szCs w:val="16"/>
              </w:rPr>
            </w:pPr>
            <w:r w:rsidRPr="001750C0">
              <w:rPr>
                <w:rFonts w:ascii="Verdana" w:hAnsi="Verdana"/>
                <w:sz w:val="16"/>
                <w:szCs w:val="16"/>
              </w:rPr>
              <w:t>1</w:t>
            </w:r>
          </w:p>
        </w:tc>
        <w:tc>
          <w:tcPr>
            <w:tcW w:w="709" w:type="dxa"/>
          </w:tcPr>
          <w:p w14:paraId="00164364"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71240DC5" w14:textId="77777777" w:rsidR="00BF3F59" w:rsidRPr="001750C0" w:rsidRDefault="00BF3F59" w:rsidP="000956B0">
            <w:pPr>
              <w:rPr>
                <w:rFonts w:ascii="Verdana" w:hAnsi="Verdana"/>
                <w:sz w:val="16"/>
                <w:szCs w:val="16"/>
              </w:rPr>
            </w:pPr>
            <w:r w:rsidRPr="001750C0">
              <w:rPr>
                <w:rFonts w:ascii="Verdana" w:hAnsi="Verdana"/>
                <w:sz w:val="16"/>
                <w:szCs w:val="16"/>
              </w:rPr>
              <w:t>Bit[7:2]: Reserved</w:t>
            </w:r>
          </w:p>
          <w:p w14:paraId="0F31327C" w14:textId="77777777" w:rsidR="00BF3F59" w:rsidRPr="001750C0" w:rsidRDefault="00BF3F59" w:rsidP="000956B0">
            <w:pPr>
              <w:rPr>
                <w:rFonts w:ascii="Verdana" w:hAnsi="Verdana"/>
                <w:sz w:val="16"/>
                <w:szCs w:val="16"/>
              </w:rPr>
            </w:pPr>
            <w:r w:rsidRPr="001750C0">
              <w:rPr>
                <w:rFonts w:ascii="Verdana" w:hAnsi="Verdana"/>
                <w:sz w:val="16"/>
                <w:szCs w:val="16"/>
              </w:rPr>
              <w:t>Bit[1:0]: FT602 Power Status</w:t>
            </w:r>
          </w:p>
          <w:p w14:paraId="6D6A8028" w14:textId="77777777" w:rsidR="00BF3F59" w:rsidRPr="001750C0" w:rsidRDefault="00BF3F59" w:rsidP="000956B0">
            <w:pPr>
              <w:rPr>
                <w:rFonts w:ascii="Verdana" w:hAnsi="Verdana"/>
                <w:sz w:val="16"/>
                <w:szCs w:val="16"/>
              </w:rPr>
            </w:pPr>
            <w:r w:rsidRPr="001750C0">
              <w:rPr>
                <w:rFonts w:ascii="Verdana" w:hAnsi="Verdana"/>
                <w:sz w:val="16"/>
                <w:szCs w:val="16"/>
              </w:rPr>
              <w:t xml:space="preserve">   00: Active</w:t>
            </w:r>
          </w:p>
          <w:p w14:paraId="29C378D1" w14:textId="77777777" w:rsidR="00BF3F59" w:rsidRPr="001750C0" w:rsidRDefault="00BF3F59" w:rsidP="000956B0">
            <w:pPr>
              <w:rPr>
                <w:rFonts w:ascii="Verdana" w:hAnsi="Verdana"/>
                <w:sz w:val="16"/>
                <w:szCs w:val="16"/>
              </w:rPr>
            </w:pPr>
            <w:r w:rsidRPr="001750C0">
              <w:rPr>
                <w:rFonts w:ascii="Verdana" w:hAnsi="Verdana"/>
                <w:sz w:val="16"/>
                <w:szCs w:val="16"/>
              </w:rPr>
              <w:t xml:space="preserve">   01: Suspend</w:t>
            </w:r>
          </w:p>
          <w:p w14:paraId="4AFEAE2F" w14:textId="77777777" w:rsidR="00BF3F59" w:rsidRPr="001750C0" w:rsidRDefault="00BF3F59" w:rsidP="000956B0">
            <w:pPr>
              <w:rPr>
                <w:rFonts w:ascii="Verdana" w:hAnsi="Verdana"/>
                <w:sz w:val="16"/>
                <w:szCs w:val="16"/>
              </w:rPr>
            </w:pPr>
            <w:r w:rsidRPr="001750C0">
              <w:rPr>
                <w:rFonts w:ascii="Verdana" w:hAnsi="Verdana"/>
                <w:sz w:val="16"/>
                <w:szCs w:val="16"/>
              </w:rPr>
              <w:t xml:space="preserve">   1x: Power off</w:t>
            </w:r>
          </w:p>
        </w:tc>
        <w:tc>
          <w:tcPr>
            <w:tcW w:w="2002" w:type="dxa"/>
          </w:tcPr>
          <w:p w14:paraId="276D2D1F" w14:textId="77777777" w:rsidR="00BF3F59" w:rsidRPr="001750C0" w:rsidRDefault="00BF3F59" w:rsidP="000956B0">
            <w:pPr>
              <w:jc w:val="center"/>
              <w:rPr>
                <w:rFonts w:ascii="Verdana" w:hAnsi="Verdana"/>
                <w:sz w:val="16"/>
                <w:szCs w:val="16"/>
              </w:rPr>
            </w:pPr>
            <w:r w:rsidRPr="001750C0">
              <w:rPr>
                <w:rFonts w:ascii="Verdana" w:hAnsi="Verdana"/>
                <w:sz w:val="16"/>
                <w:szCs w:val="16"/>
              </w:rPr>
              <w:t>0x00</w:t>
            </w:r>
          </w:p>
        </w:tc>
      </w:tr>
      <w:tr w:rsidR="00BF3F59" w:rsidRPr="001750C0" w14:paraId="75BF6A3B" w14:textId="77777777" w:rsidTr="000956B0">
        <w:tc>
          <w:tcPr>
            <w:tcW w:w="990" w:type="dxa"/>
          </w:tcPr>
          <w:p w14:paraId="2AC9F408" w14:textId="77777777" w:rsidR="00BF3F59" w:rsidRPr="001750C0" w:rsidRDefault="00BF3F59" w:rsidP="000956B0">
            <w:pPr>
              <w:jc w:val="center"/>
              <w:rPr>
                <w:rFonts w:ascii="Verdana" w:hAnsi="Verdana"/>
                <w:sz w:val="16"/>
                <w:szCs w:val="16"/>
              </w:rPr>
            </w:pPr>
            <w:r w:rsidRPr="001750C0">
              <w:rPr>
                <w:rFonts w:ascii="Verdana" w:hAnsi="Verdana"/>
                <w:sz w:val="16"/>
                <w:szCs w:val="16"/>
              </w:rPr>
              <w:t>0x10</w:t>
            </w:r>
          </w:p>
        </w:tc>
        <w:tc>
          <w:tcPr>
            <w:tcW w:w="1642" w:type="dxa"/>
            <w:shd w:val="clear" w:color="auto" w:fill="auto"/>
          </w:tcPr>
          <w:p w14:paraId="20A3B372" w14:textId="77777777" w:rsidR="00BF3F59" w:rsidRPr="001750C0" w:rsidRDefault="00BF3F59" w:rsidP="000956B0">
            <w:pPr>
              <w:jc w:val="left"/>
              <w:rPr>
                <w:rFonts w:ascii="Verdana" w:hAnsi="Verdana"/>
                <w:sz w:val="16"/>
                <w:szCs w:val="16"/>
              </w:rPr>
            </w:pPr>
            <w:r w:rsidRPr="001750C0">
              <w:rPr>
                <w:rFonts w:ascii="Verdana" w:hAnsi="Verdana"/>
                <w:sz w:val="16"/>
                <w:szCs w:val="16"/>
              </w:rPr>
              <w:t>Ch0_Control</w:t>
            </w:r>
          </w:p>
        </w:tc>
        <w:tc>
          <w:tcPr>
            <w:tcW w:w="912" w:type="dxa"/>
            <w:shd w:val="clear" w:color="auto" w:fill="auto"/>
          </w:tcPr>
          <w:p w14:paraId="4327DC67" w14:textId="77777777" w:rsidR="00BF3F59" w:rsidRPr="001750C0" w:rsidRDefault="00BF3F59" w:rsidP="000956B0">
            <w:pPr>
              <w:jc w:val="center"/>
              <w:rPr>
                <w:rFonts w:ascii="Verdana" w:hAnsi="Verdana"/>
                <w:sz w:val="16"/>
                <w:szCs w:val="16"/>
              </w:rPr>
            </w:pPr>
            <w:r w:rsidRPr="001750C0">
              <w:rPr>
                <w:rFonts w:ascii="Verdana" w:hAnsi="Verdana"/>
                <w:sz w:val="16"/>
                <w:szCs w:val="16"/>
              </w:rPr>
              <w:t>2</w:t>
            </w:r>
          </w:p>
        </w:tc>
        <w:tc>
          <w:tcPr>
            <w:tcW w:w="709" w:type="dxa"/>
          </w:tcPr>
          <w:p w14:paraId="6B3F39E6"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739D2EA1" w14:textId="77777777" w:rsidR="00BF3F59" w:rsidRPr="001750C0" w:rsidRDefault="00BF3F59" w:rsidP="000956B0">
            <w:pPr>
              <w:rPr>
                <w:rFonts w:ascii="Verdana" w:hAnsi="Verdana"/>
                <w:sz w:val="16"/>
                <w:szCs w:val="16"/>
              </w:rPr>
            </w:pPr>
            <w:r w:rsidRPr="001750C0">
              <w:rPr>
                <w:rFonts w:ascii="Verdana" w:hAnsi="Verdana"/>
                <w:sz w:val="16"/>
                <w:szCs w:val="16"/>
              </w:rPr>
              <w:t xml:space="preserve">Bit[15:8]:Frame Rate </w:t>
            </w:r>
          </w:p>
          <w:p w14:paraId="7012BCEA" w14:textId="77777777" w:rsidR="00BF3F59" w:rsidRPr="001750C0" w:rsidRDefault="00BF3F59" w:rsidP="000956B0">
            <w:pPr>
              <w:rPr>
                <w:rFonts w:ascii="Verdana" w:hAnsi="Verdana"/>
                <w:sz w:val="16"/>
                <w:szCs w:val="16"/>
              </w:rPr>
            </w:pPr>
            <w:r w:rsidRPr="001750C0">
              <w:rPr>
                <w:rFonts w:ascii="Verdana" w:hAnsi="Verdana"/>
                <w:sz w:val="16"/>
                <w:szCs w:val="16"/>
              </w:rPr>
              <w:t xml:space="preserve">   00-01: 1 Frame per second</w:t>
            </w:r>
          </w:p>
          <w:p w14:paraId="19E6428A" w14:textId="77777777" w:rsidR="00BF3F59" w:rsidRPr="001750C0" w:rsidRDefault="00BF3F59" w:rsidP="000956B0">
            <w:pPr>
              <w:rPr>
                <w:rFonts w:ascii="Verdana" w:hAnsi="Verdana"/>
                <w:sz w:val="16"/>
                <w:szCs w:val="16"/>
              </w:rPr>
            </w:pPr>
            <w:r w:rsidRPr="001750C0">
              <w:rPr>
                <w:rFonts w:ascii="Verdana" w:hAnsi="Verdana"/>
                <w:sz w:val="16"/>
                <w:szCs w:val="16"/>
              </w:rPr>
              <w:t xml:space="preserve">   02-0xFF: 2-255 frames per second</w:t>
            </w:r>
          </w:p>
          <w:p w14:paraId="31936068" w14:textId="77777777" w:rsidR="00BF3F59" w:rsidRPr="001750C0" w:rsidRDefault="00BF3F59" w:rsidP="000956B0">
            <w:pPr>
              <w:rPr>
                <w:rFonts w:ascii="Verdana" w:hAnsi="Verdana"/>
                <w:sz w:val="16"/>
                <w:szCs w:val="16"/>
              </w:rPr>
            </w:pPr>
            <w:r w:rsidRPr="001750C0">
              <w:rPr>
                <w:rFonts w:ascii="Verdana" w:hAnsi="Verdana"/>
                <w:sz w:val="16"/>
                <w:szCs w:val="16"/>
              </w:rPr>
              <w:lastRenderedPageBreak/>
              <w:t>Bit[7]: Pattern Select</w:t>
            </w:r>
          </w:p>
          <w:p w14:paraId="7DE63910" w14:textId="77777777" w:rsidR="00BF3F59" w:rsidRPr="001750C0" w:rsidRDefault="00BF3F59" w:rsidP="000956B0">
            <w:pPr>
              <w:rPr>
                <w:rFonts w:ascii="Verdana" w:hAnsi="Verdana"/>
                <w:sz w:val="16"/>
                <w:szCs w:val="16"/>
              </w:rPr>
            </w:pPr>
            <w:r w:rsidRPr="001750C0">
              <w:rPr>
                <w:rFonts w:ascii="Verdana" w:hAnsi="Verdana"/>
                <w:sz w:val="16"/>
                <w:szCs w:val="16"/>
              </w:rPr>
              <w:t xml:space="preserve">   0: Moving Pattern</w:t>
            </w:r>
          </w:p>
          <w:p w14:paraId="04281F5D" w14:textId="77777777" w:rsidR="00BF3F59" w:rsidRPr="001750C0" w:rsidRDefault="00BF3F59" w:rsidP="000956B0">
            <w:pPr>
              <w:rPr>
                <w:rFonts w:ascii="Verdana" w:hAnsi="Verdana"/>
                <w:sz w:val="16"/>
                <w:szCs w:val="16"/>
              </w:rPr>
            </w:pPr>
            <w:r w:rsidRPr="001750C0">
              <w:rPr>
                <w:rFonts w:ascii="Verdana" w:hAnsi="Verdana"/>
                <w:sz w:val="16"/>
                <w:szCs w:val="16"/>
              </w:rPr>
              <w:t xml:space="preserve">   1: Fixed Pattern</w:t>
            </w:r>
          </w:p>
          <w:p w14:paraId="1247F2B4" w14:textId="77777777" w:rsidR="00BF3F59" w:rsidRPr="001750C0" w:rsidRDefault="00BF3F59" w:rsidP="000956B0">
            <w:pPr>
              <w:rPr>
                <w:rFonts w:ascii="Verdana" w:hAnsi="Verdana"/>
                <w:sz w:val="16"/>
                <w:szCs w:val="16"/>
              </w:rPr>
            </w:pPr>
            <w:r w:rsidRPr="001750C0">
              <w:rPr>
                <w:rFonts w:ascii="Verdana" w:hAnsi="Verdana"/>
                <w:sz w:val="16"/>
                <w:szCs w:val="16"/>
              </w:rPr>
              <w:t>Bit[6:5]: Four kind of patterns</w:t>
            </w:r>
          </w:p>
          <w:p w14:paraId="6D36948B" w14:textId="77777777" w:rsidR="00BF3F59" w:rsidRPr="001750C0" w:rsidRDefault="00BF3F59" w:rsidP="000956B0">
            <w:pPr>
              <w:rPr>
                <w:rFonts w:ascii="Verdana" w:hAnsi="Verdana"/>
                <w:sz w:val="16"/>
                <w:szCs w:val="16"/>
              </w:rPr>
            </w:pPr>
            <w:r w:rsidRPr="001750C0">
              <w:rPr>
                <w:rFonts w:ascii="Verdana" w:hAnsi="Verdana"/>
                <w:sz w:val="16"/>
                <w:szCs w:val="16"/>
              </w:rPr>
              <w:t xml:space="preserve">   </w:t>
            </w:r>
            <w:commentRangeStart w:id="141"/>
            <w:r w:rsidRPr="001750C0">
              <w:rPr>
                <w:rFonts w:ascii="Verdana" w:hAnsi="Verdana"/>
                <w:sz w:val="16"/>
                <w:szCs w:val="16"/>
              </w:rPr>
              <w:t>2’b11: 3 vertical bars</w:t>
            </w:r>
          </w:p>
          <w:p w14:paraId="61ED7854" w14:textId="77777777" w:rsidR="00BF3F59" w:rsidRPr="001750C0" w:rsidRDefault="00BF3F59" w:rsidP="000956B0">
            <w:pPr>
              <w:rPr>
                <w:rFonts w:ascii="Verdana" w:hAnsi="Verdana"/>
                <w:sz w:val="16"/>
                <w:szCs w:val="16"/>
              </w:rPr>
            </w:pPr>
            <w:r w:rsidRPr="001750C0">
              <w:rPr>
                <w:rFonts w:ascii="Verdana" w:hAnsi="Verdana"/>
                <w:sz w:val="16"/>
                <w:szCs w:val="16"/>
              </w:rPr>
              <w:t xml:space="preserve">   2’b10: 5 vertical bars</w:t>
            </w:r>
          </w:p>
          <w:p w14:paraId="6E2E14A4" w14:textId="77777777" w:rsidR="00BF3F59" w:rsidRPr="001750C0" w:rsidRDefault="00BF3F59" w:rsidP="000956B0">
            <w:pPr>
              <w:rPr>
                <w:rFonts w:ascii="Verdana" w:hAnsi="Verdana"/>
                <w:sz w:val="16"/>
                <w:szCs w:val="16"/>
              </w:rPr>
            </w:pPr>
            <w:r w:rsidRPr="001750C0">
              <w:rPr>
                <w:rFonts w:ascii="Verdana" w:hAnsi="Verdana"/>
                <w:sz w:val="16"/>
                <w:szCs w:val="16"/>
              </w:rPr>
              <w:t xml:space="preserve">   2’b01: 7 vertical bars</w:t>
            </w:r>
          </w:p>
          <w:p w14:paraId="78DAC785" w14:textId="77777777" w:rsidR="00BF3F59" w:rsidRPr="001750C0" w:rsidRDefault="00BF3F59" w:rsidP="000956B0">
            <w:pPr>
              <w:rPr>
                <w:rFonts w:ascii="Verdana" w:hAnsi="Verdana"/>
                <w:sz w:val="16"/>
                <w:szCs w:val="16"/>
              </w:rPr>
            </w:pPr>
            <w:r w:rsidRPr="001750C0">
              <w:rPr>
                <w:rFonts w:ascii="Verdana" w:hAnsi="Verdana"/>
                <w:sz w:val="16"/>
                <w:szCs w:val="16"/>
              </w:rPr>
              <w:t xml:space="preserve">   2’b00:</w:t>
            </w:r>
            <w:commentRangeEnd w:id="141"/>
            <w:r w:rsidRPr="001750C0">
              <w:rPr>
                <w:rStyle w:val="CommentReference"/>
                <w:rFonts w:ascii="Verdana" w:hAnsi="Verdana"/>
              </w:rPr>
              <w:commentReference w:id="141"/>
            </w:r>
            <w:r w:rsidRPr="001750C0">
              <w:rPr>
                <w:rFonts w:ascii="Verdana" w:hAnsi="Verdana"/>
                <w:sz w:val="16"/>
                <w:szCs w:val="16"/>
              </w:rPr>
              <w:t xml:space="preserve"> 8 vertical bars</w:t>
            </w:r>
          </w:p>
          <w:p w14:paraId="7C25218A" w14:textId="77777777" w:rsidR="00BF3F59" w:rsidRPr="001750C0" w:rsidRDefault="00BF3F59" w:rsidP="000956B0">
            <w:pPr>
              <w:rPr>
                <w:rFonts w:ascii="Verdana" w:hAnsi="Verdana"/>
                <w:sz w:val="16"/>
                <w:szCs w:val="16"/>
              </w:rPr>
            </w:pPr>
            <w:r w:rsidRPr="001750C0">
              <w:rPr>
                <w:rFonts w:ascii="Verdana" w:hAnsi="Verdana"/>
                <w:sz w:val="16"/>
                <w:szCs w:val="16"/>
              </w:rPr>
              <w:t>Bit[4:0]: Reserved</w:t>
            </w:r>
          </w:p>
        </w:tc>
        <w:tc>
          <w:tcPr>
            <w:tcW w:w="2002" w:type="dxa"/>
          </w:tcPr>
          <w:p w14:paraId="37849E73" w14:textId="77777777" w:rsidR="00BF3F59" w:rsidRPr="001750C0" w:rsidRDefault="00BF3F59" w:rsidP="000956B0">
            <w:pPr>
              <w:jc w:val="center"/>
              <w:rPr>
                <w:rFonts w:ascii="Verdana" w:hAnsi="Verdana"/>
                <w:sz w:val="16"/>
                <w:szCs w:val="16"/>
              </w:rPr>
            </w:pPr>
            <w:r w:rsidRPr="001750C0">
              <w:rPr>
                <w:rFonts w:ascii="Verdana" w:hAnsi="Verdana"/>
                <w:sz w:val="16"/>
                <w:szCs w:val="16"/>
              </w:rPr>
              <w:lastRenderedPageBreak/>
              <w:t>0x3C00</w:t>
            </w:r>
          </w:p>
        </w:tc>
      </w:tr>
      <w:tr w:rsidR="00BF3F59" w:rsidRPr="001750C0" w14:paraId="09AC1202" w14:textId="77777777" w:rsidTr="000956B0">
        <w:tc>
          <w:tcPr>
            <w:tcW w:w="990" w:type="dxa"/>
          </w:tcPr>
          <w:p w14:paraId="4B5B4C13" w14:textId="77777777" w:rsidR="00BF3F59" w:rsidRPr="001750C0" w:rsidRDefault="00BF3F59" w:rsidP="000956B0">
            <w:pPr>
              <w:jc w:val="center"/>
              <w:rPr>
                <w:rFonts w:ascii="Verdana" w:hAnsi="Verdana"/>
                <w:sz w:val="16"/>
                <w:szCs w:val="16"/>
              </w:rPr>
            </w:pPr>
            <w:r w:rsidRPr="001750C0">
              <w:rPr>
                <w:rFonts w:ascii="Verdana" w:hAnsi="Verdana"/>
                <w:sz w:val="16"/>
                <w:szCs w:val="16"/>
              </w:rPr>
              <w:lastRenderedPageBreak/>
              <w:t>0x11</w:t>
            </w:r>
          </w:p>
        </w:tc>
        <w:tc>
          <w:tcPr>
            <w:tcW w:w="1642" w:type="dxa"/>
            <w:shd w:val="clear" w:color="auto" w:fill="auto"/>
          </w:tcPr>
          <w:p w14:paraId="08824B73" w14:textId="77777777" w:rsidR="00BF3F59" w:rsidRPr="001750C0" w:rsidRDefault="00BF3F59" w:rsidP="000956B0">
            <w:pPr>
              <w:jc w:val="left"/>
              <w:rPr>
                <w:rFonts w:ascii="Verdana" w:hAnsi="Verdana"/>
                <w:sz w:val="16"/>
                <w:szCs w:val="16"/>
              </w:rPr>
            </w:pPr>
            <w:r w:rsidRPr="001750C0">
              <w:rPr>
                <w:rFonts w:ascii="Verdana" w:hAnsi="Verdana"/>
                <w:sz w:val="16"/>
                <w:szCs w:val="16"/>
              </w:rPr>
              <w:t>Ch0_LSG_LEG</w:t>
            </w:r>
          </w:p>
        </w:tc>
        <w:tc>
          <w:tcPr>
            <w:tcW w:w="912" w:type="dxa"/>
            <w:shd w:val="clear" w:color="auto" w:fill="auto"/>
          </w:tcPr>
          <w:p w14:paraId="09952664" w14:textId="77777777" w:rsidR="00BF3F59" w:rsidRPr="001750C0" w:rsidRDefault="00BF3F59" w:rsidP="000956B0">
            <w:pPr>
              <w:jc w:val="center"/>
              <w:rPr>
                <w:rFonts w:ascii="Verdana" w:hAnsi="Verdana"/>
                <w:sz w:val="16"/>
                <w:szCs w:val="16"/>
              </w:rPr>
            </w:pPr>
            <w:r w:rsidRPr="001750C0">
              <w:rPr>
                <w:rFonts w:ascii="Verdana" w:hAnsi="Verdana"/>
                <w:sz w:val="16"/>
                <w:szCs w:val="16"/>
              </w:rPr>
              <w:t>2</w:t>
            </w:r>
          </w:p>
        </w:tc>
        <w:tc>
          <w:tcPr>
            <w:tcW w:w="709" w:type="dxa"/>
          </w:tcPr>
          <w:p w14:paraId="39EE72DD"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0BB96C65" w14:textId="77777777" w:rsidR="00BF3F59" w:rsidRPr="001750C0" w:rsidRDefault="00BF3F59" w:rsidP="000956B0">
            <w:pPr>
              <w:rPr>
                <w:rFonts w:ascii="Verdana" w:hAnsi="Verdana"/>
                <w:sz w:val="16"/>
                <w:szCs w:val="16"/>
              </w:rPr>
            </w:pPr>
            <w:r w:rsidRPr="001750C0">
              <w:rPr>
                <w:rFonts w:ascii="Verdana" w:hAnsi="Verdana"/>
                <w:sz w:val="16"/>
                <w:szCs w:val="16"/>
              </w:rPr>
              <w:t>Bit[15:8]: Line Start Gap (units of pixel clock)</w:t>
            </w:r>
          </w:p>
          <w:p w14:paraId="63800594" w14:textId="77777777" w:rsidR="00BF3F59" w:rsidRPr="001750C0" w:rsidRDefault="00BF3F59" w:rsidP="000956B0">
            <w:pPr>
              <w:rPr>
                <w:rFonts w:ascii="Verdana" w:hAnsi="Verdana"/>
                <w:sz w:val="16"/>
                <w:szCs w:val="16"/>
              </w:rPr>
            </w:pPr>
            <w:r w:rsidRPr="001750C0">
              <w:rPr>
                <w:rFonts w:ascii="Verdana" w:hAnsi="Verdana"/>
                <w:sz w:val="16"/>
                <w:szCs w:val="16"/>
              </w:rPr>
              <w:t>Bit[7:0]: Line End Gap (units of pixel clock)</w:t>
            </w:r>
          </w:p>
        </w:tc>
        <w:tc>
          <w:tcPr>
            <w:tcW w:w="2002" w:type="dxa"/>
          </w:tcPr>
          <w:p w14:paraId="4162E305" w14:textId="77777777" w:rsidR="00BF3F59" w:rsidRPr="001750C0" w:rsidRDefault="00BF3F59" w:rsidP="000956B0">
            <w:pPr>
              <w:jc w:val="center"/>
              <w:rPr>
                <w:rFonts w:ascii="Verdana" w:hAnsi="Verdana"/>
                <w:sz w:val="16"/>
                <w:szCs w:val="16"/>
              </w:rPr>
            </w:pPr>
            <w:r w:rsidRPr="001750C0">
              <w:rPr>
                <w:rFonts w:ascii="Verdana" w:hAnsi="Verdana"/>
                <w:sz w:val="16"/>
                <w:szCs w:val="16"/>
              </w:rPr>
              <w:t>0x0804</w:t>
            </w:r>
          </w:p>
        </w:tc>
      </w:tr>
      <w:tr w:rsidR="00BF3F59" w:rsidRPr="001750C0" w14:paraId="1780D52F" w14:textId="77777777" w:rsidTr="000956B0">
        <w:tc>
          <w:tcPr>
            <w:tcW w:w="990" w:type="dxa"/>
          </w:tcPr>
          <w:p w14:paraId="293B8C60" w14:textId="77777777" w:rsidR="00BF3F59" w:rsidRPr="001750C0" w:rsidRDefault="00BF3F59" w:rsidP="000956B0">
            <w:pPr>
              <w:jc w:val="center"/>
              <w:rPr>
                <w:rFonts w:ascii="Verdana" w:hAnsi="Verdana"/>
                <w:sz w:val="16"/>
                <w:szCs w:val="16"/>
              </w:rPr>
            </w:pPr>
            <w:r w:rsidRPr="001750C0">
              <w:rPr>
                <w:rFonts w:ascii="Verdana" w:hAnsi="Verdana"/>
                <w:sz w:val="16"/>
                <w:szCs w:val="16"/>
              </w:rPr>
              <w:t>0x12</w:t>
            </w:r>
          </w:p>
        </w:tc>
        <w:tc>
          <w:tcPr>
            <w:tcW w:w="1642" w:type="dxa"/>
            <w:shd w:val="clear" w:color="auto" w:fill="auto"/>
          </w:tcPr>
          <w:p w14:paraId="6C851ACF" w14:textId="77777777" w:rsidR="00BF3F59" w:rsidRPr="001750C0" w:rsidRDefault="00BF3F59" w:rsidP="000956B0">
            <w:pPr>
              <w:jc w:val="left"/>
              <w:rPr>
                <w:rFonts w:ascii="Verdana" w:hAnsi="Verdana"/>
                <w:sz w:val="16"/>
                <w:szCs w:val="16"/>
              </w:rPr>
            </w:pPr>
            <w:r w:rsidRPr="001750C0">
              <w:rPr>
                <w:rFonts w:ascii="Verdana" w:hAnsi="Verdana"/>
                <w:sz w:val="16"/>
                <w:szCs w:val="16"/>
              </w:rPr>
              <w:t>Ch0_DSG_DEG</w:t>
            </w:r>
          </w:p>
        </w:tc>
        <w:tc>
          <w:tcPr>
            <w:tcW w:w="912" w:type="dxa"/>
            <w:shd w:val="clear" w:color="auto" w:fill="auto"/>
          </w:tcPr>
          <w:p w14:paraId="49627288" w14:textId="77777777" w:rsidR="00BF3F59" w:rsidRPr="001750C0" w:rsidRDefault="00BF3F59" w:rsidP="000956B0">
            <w:pPr>
              <w:jc w:val="center"/>
              <w:rPr>
                <w:rFonts w:ascii="Verdana" w:hAnsi="Verdana"/>
                <w:sz w:val="16"/>
                <w:szCs w:val="16"/>
              </w:rPr>
            </w:pPr>
            <w:r w:rsidRPr="001750C0">
              <w:rPr>
                <w:rFonts w:ascii="Verdana" w:hAnsi="Verdana"/>
                <w:sz w:val="16"/>
                <w:szCs w:val="16"/>
              </w:rPr>
              <w:t>2</w:t>
            </w:r>
          </w:p>
        </w:tc>
        <w:tc>
          <w:tcPr>
            <w:tcW w:w="709" w:type="dxa"/>
          </w:tcPr>
          <w:p w14:paraId="60D0A4A5"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3F493498" w14:textId="77777777" w:rsidR="00BF3F59" w:rsidRPr="001750C0" w:rsidRDefault="00BF3F59" w:rsidP="000956B0">
            <w:pPr>
              <w:rPr>
                <w:rFonts w:ascii="Verdana" w:hAnsi="Verdana"/>
                <w:sz w:val="16"/>
                <w:szCs w:val="16"/>
              </w:rPr>
            </w:pPr>
            <w:r w:rsidRPr="001750C0">
              <w:rPr>
                <w:rFonts w:ascii="Verdana" w:hAnsi="Verdana"/>
                <w:sz w:val="16"/>
                <w:szCs w:val="16"/>
              </w:rPr>
              <w:t>Bit[15:8]: Data Start Gap (units of pixel clock)</w:t>
            </w:r>
          </w:p>
          <w:p w14:paraId="76737F36" w14:textId="77777777" w:rsidR="00BF3F59" w:rsidRPr="001750C0" w:rsidRDefault="00BF3F59" w:rsidP="000956B0">
            <w:pPr>
              <w:rPr>
                <w:rFonts w:ascii="Verdana" w:hAnsi="Verdana"/>
                <w:sz w:val="16"/>
                <w:szCs w:val="16"/>
              </w:rPr>
            </w:pPr>
            <w:r w:rsidRPr="001750C0">
              <w:rPr>
                <w:rFonts w:ascii="Verdana" w:hAnsi="Verdana"/>
                <w:sz w:val="16"/>
                <w:szCs w:val="16"/>
              </w:rPr>
              <w:t>Bit[7:0]: Data End Gap (units of pixel clock)</w:t>
            </w:r>
          </w:p>
        </w:tc>
        <w:tc>
          <w:tcPr>
            <w:tcW w:w="2002" w:type="dxa"/>
          </w:tcPr>
          <w:p w14:paraId="47E42C35" w14:textId="77777777" w:rsidR="00BF3F59" w:rsidRPr="001750C0" w:rsidRDefault="00BF3F59" w:rsidP="000956B0">
            <w:pPr>
              <w:jc w:val="center"/>
              <w:rPr>
                <w:rFonts w:ascii="Verdana" w:hAnsi="Verdana"/>
                <w:sz w:val="16"/>
                <w:szCs w:val="16"/>
              </w:rPr>
            </w:pPr>
            <w:r w:rsidRPr="001750C0">
              <w:rPr>
                <w:rFonts w:ascii="Verdana" w:hAnsi="Verdana"/>
                <w:sz w:val="16"/>
                <w:szCs w:val="16"/>
              </w:rPr>
              <w:t>0x0804</w:t>
            </w:r>
          </w:p>
        </w:tc>
      </w:tr>
      <w:tr w:rsidR="00BF3F59" w:rsidRPr="001750C0" w14:paraId="0873E7EC" w14:textId="77777777" w:rsidTr="000956B0">
        <w:tc>
          <w:tcPr>
            <w:tcW w:w="990" w:type="dxa"/>
          </w:tcPr>
          <w:p w14:paraId="447F1D14" w14:textId="77777777" w:rsidR="00BF3F59" w:rsidRPr="001750C0" w:rsidRDefault="00BF3F59" w:rsidP="000956B0">
            <w:pPr>
              <w:jc w:val="center"/>
              <w:rPr>
                <w:rFonts w:ascii="Verdana" w:hAnsi="Verdana"/>
                <w:sz w:val="16"/>
                <w:szCs w:val="16"/>
              </w:rPr>
            </w:pPr>
            <w:r w:rsidRPr="001750C0">
              <w:rPr>
                <w:rFonts w:ascii="Verdana" w:hAnsi="Verdana"/>
                <w:sz w:val="16"/>
                <w:szCs w:val="16"/>
              </w:rPr>
              <w:t>0x13</w:t>
            </w:r>
          </w:p>
        </w:tc>
        <w:tc>
          <w:tcPr>
            <w:tcW w:w="1642" w:type="dxa"/>
            <w:shd w:val="clear" w:color="auto" w:fill="auto"/>
          </w:tcPr>
          <w:p w14:paraId="5B8B5A29" w14:textId="77777777" w:rsidR="00BF3F59" w:rsidRPr="001750C0" w:rsidRDefault="00BF3F59" w:rsidP="000956B0">
            <w:pPr>
              <w:jc w:val="left"/>
              <w:rPr>
                <w:rFonts w:ascii="Verdana" w:hAnsi="Verdana"/>
                <w:sz w:val="16"/>
                <w:szCs w:val="16"/>
              </w:rPr>
            </w:pPr>
            <w:r w:rsidRPr="001750C0">
              <w:rPr>
                <w:rFonts w:ascii="Verdana" w:hAnsi="Verdana"/>
                <w:sz w:val="16"/>
                <w:szCs w:val="16"/>
              </w:rPr>
              <w:t>Ch0_H_Blank</w:t>
            </w:r>
          </w:p>
        </w:tc>
        <w:tc>
          <w:tcPr>
            <w:tcW w:w="912" w:type="dxa"/>
            <w:shd w:val="clear" w:color="auto" w:fill="auto"/>
          </w:tcPr>
          <w:p w14:paraId="0C0EC531" w14:textId="77777777" w:rsidR="00BF3F59" w:rsidRPr="001750C0" w:rsidRDefault="00BF3F59" w:rsidP="000956B0">
            <w:pPr>
              <w:jc w:val="center"/>
              <w:rPr>
                <w:rFonts w:ascii="Verdana" w:hAnsi="Verdana"/>
                <w:sz w:val="16"/>
                <w:szCs w:val="16"/>
              </w:rPr>
            </w:pPr>
            <w:r w:rsidRPr="001750C0">
              <w:rPr>
                <w:rFonts w:ascii="Verdana" w:hAnsi="Verdana"/>
                <w:sz w:val="16"/>
                <w:szCs w:val="16"/>
              </w:rPr>
              <w:t>2</w:t>
            </w:r>
          </w:p>
        </w:tc>
        <w:tc>
          <w:tcPr>
            <w:tcW w:w="709" w:type="dxa"/>
          </w:tcPr>
          <w:p w14:paraId="2DAFAAAA"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473308A2" w14:textId="77777777" w:rsidR="00BF3F59" w:rsidRPr="001750C0" w:rsidRDefault="00BF3F59" w:rsidP="000956B0">
            <w:pPr>
              <w:rPr>
                <w:rFonts w:ascii="Verdana" w:hAnsi="Verdana"/>
                <w:sz w:val="16"/>
                <w:szCs w:val="16"/>
              </w:rPr>
            </w:pPr>
            <w:r w:rsidRPr="001750C0">
              <w:rPr>
                <w:rFonts w:ascii="Verdana" w:hAnsi="Verdana"/>
                <w:sz w:val="16"/>
                <w:szCs w:val="16"/>
              </w:rPr>
              <w:t>Number of clock cycle of H Blank (units of pixel clock)</w:t>
            </w:r>
          </w:p>
        </w:tc>
        <w:tc>
          <w:tcPr>
            <w:tcW w:w="2002" w:type="dxa"/>
          </w:tcPr>
          <w:p w14:paraId="0BDF16A1" w14:textId="77777777" w:rsidR="00BF3F59" w:rsidRPr="001750C0" w:rsidRDefault="00BF3F59" w:rsidP="000956B0">
            <w:pPr>
              <w:jc w:val="center"/>
              <w:rPr>
                <w:rFonts w:ascii="Verdana" w:hAnsi="Verdana"/>
                <w:sz w:val="16"/>
                <w:szCs w:val="16"/>
              </w:rPr>
            </w:pPr>
            <w:r w:rsidRPr="001750C0">
              <w:rPr>
                <w:rFonts w:ascii="Verdana" w:hAnsi="Verdana"/>
                <w:sz w:val="16"/>
                <w:szCs w:val="16"/>
              </w:rPr>
              <w:t>0x0010</w:t>
            </w:r>
          </w:p>
        </w:tc>
      </w:tr>
      <w:tr w:rsidR="00BF3F59" w:rsidRPr="001750C0" w14:paraId="7D703E90" w14:textId="77777777" w:rsidTr="000956B0">
        <w:tc>
          <w:tcPr>
            <w:tcW w:w="990" w:type="dxa"/>
          </w:tcPr>
          <w:p w14:paraId="6194FC82" w14:textId="77777777" w:rsidR="00BF3F59" w:rsidRPr="001750C0" w:rsidRDefault="00BF3F59" w:rsidP="000956B0">
            <w:pPr>
              <w:jc w:val="center"/>
              <w:rPr>
                <w:rFonts w:ascii="Verdana" w:hAnsi="Verdana"/>
                <w:sz w:val="16"/>
                <w:szCs w:val="16"/>
              </w:rPr>
            </w:pPr>
            <w:r w:rsidRPr="001750C0">
              <w:rPr>
                <w:rFonts w:ascii="Verdana" w:hAnsi="Verdana"/>
                <w:sz w:val="16"/>
                <w:szCs w:val="16"/>
              </w:rPr>
              <w:t>0x14</w:t>
            </w:r>
          </w:p>
        </w:tc>
        <w:tc>
          <w:tcPr>
            <w:tcW w:w="1642" w:type="dxa"/>
            <w:shd w:val="clear" w:color="auto" w:fill="auto"/>
          </w:tcPr>
          <w:p w14:paraId="2BA7F4C6" w14:textId="77777777" w:rsidR="00BF3F59" w:rsidRPr="001750C0" w:rsidRDefault="00BF3F59" w:rsidP="000956B0">
            <w:pPr>
              <w:jc w:val="left"/>
              <w:rPr>
                <w:rFonts w:ascii="Verdana" w:hAnsi="Verdana"/>
                <w:sz w:val="16"/>
                <w:szCs w:val="16"/>
              </w:rPr>
            </w:pPr>
            <w:r w:rsidRPr="001750C0">
              <w:rPr>
                <w:rFonts w:ascii="Verdana" w:hAnsi="Verdana"/>
                <w:sz w:val="16"/>
                <w:szCs w:val="16"/>
              </w:rPr>
              <w:t>Ch1_Control</w:t>
            </w:r>
          </w:p>
        </w:tc>
        <w:tc>
          <w:tcPr>
            <w:tcW w:w="912" w:type="dxa"/>
            <w:shd w:val="clear" w:color="auto" w:fill="auto"/>
          </w:tcPr>
          <w:p w14:paraId="656618D5" w14:textId="77777777" w:rsidR="00BF3F59" w:rsidRPr="001750C0" w:rsidRDefault="00BF3F59" w:rsidP="000956B0">
            <w:pPr>
              <w:jc w:val="center"/>
              <w:rPr>
                <w:rFonts w:ascii="Verdana" w:hAnsi="Verdana"/>
                <w:sz w:val="16"/>
                <w:szCs w:val="16"/>
              </w:rPr>
            </w:pPr>
            <w:r w:rsidRPr="001750C0">
              <w:rPr>
                <w:rFonts w:ascii="Verdana" w:hAnsi="Verdana"/>
                <w:sz w:val="16"/>
                <w:szCs w:val="16"/>
              </w:rPr>
              <w:t>2</w:t>
            </w:r>
          </w:p>
        </w:tc>
        <w:tc>
          <w:tcPr>
            <w:tcW w:w="709" w:type="dxa"/>
          </w:tcPr>
          <w:p w14:paraId="18D39978"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08B34E43" w14:textId="77777777" w:rsidR="00BF3F59" w:rsidRPr="001750C0" w:rsidRDefault="00BF3F59" w:rsidP="000956B0">
            <w:pPr>
              <w:rPr>
                <w:rFonts w:ascii="Verdana" w:hAnsi="Verdana"/>
                <w:sz w:val="16"/>
                <w:szCs w:val="16"/>
              </w:rPr>
            </w:pPr>
            <w:r w:rsidRPr="001750C0">
              <w:rPr>
                <w:rFonts w:ascii="Verdana" w:hAnsi="Verdana"/>
                <w:sz w:val="16"/>
                <w:szCs w:val="16"/>
              </w:rPr>
              <w:t xml:space="preserve">Bit[15:8]:Frame Rate </w:t>
            </w:r>
          </w:p>
          <w:p w14:paraId="61CE269F" w14:textId="77777777" w:rsidR="00BF3F59" w:rsidRPr="001750C0" w:rsidRDefault="00BF3F59" w:rsidP="000956B0">
            <w:pPr>
              <w:rPr>
                <w:rFonts w:ascii="Verdana" w:hAnsi="Verdana"/>
                <w:sz w:val="16"/>
                <w:szCs w:val="16"/>
              </w:rPr>
            </w:pPr>
            <w:r w:rsidRPr="001750C0">
              <w:rPr>
                <w:rFonts w:ascii="Verdana" w:hAnsi="Verdana"/>
                <w:sz w:val="16"/>
                <w:szCs w:val="16"/>
              </w:rPr>
              <w:t xml:space="preserve">   00-01: 1 frame per second</w:t>
            </w:r>
          </w:p>
          <w:p w14:paraId="3CAC8A23" w14:textId="77777777" w:rsidR="00BF3F59" w:rsidRPr="001750C0" w:rsidRDefault="00BF3F59" w:rsidP="000956B0">
            <w:pPr>
              <w:rPr>
                <w:rFonts w:ascii="Verdana" w:hAnsi="Verdana"/>
                <w:sz w:val="16"/>
                <w:szCs w:val="16"/>
              </w:rPr>
            </w:pPr>
            <w:r w:rsidRPr="001750C0">
              <w:rPr>
                <w:rFonts w:ascii="Verdana" w:hAnsi="Verdana"/>
                <w:sz w:val="16"/>
                <w:szCs w:val="16"/>
              </w:rPr>
              <w:t xml:space="preserve">   02-0xFF: 2-255 frames per second</w:t>
            </w:r>
          </w:p>
          <w:p w14:paraId="423C3B87" w14:textId="77777777" w:rsidR="00BF3F59" w:rsidRPr="001750C0" w:rsidRDefault="00BF3F59" w:rsidP="000956B0">
            <w:pPr>
              <w:rPr>
                <w:rFonts w:ascii="Verdana" w:hAnsi="Verdana"/>
                <w:sz w:val="16"/>
                <w:szCs w:val="16"/>
              </w:rPr>
            </w:pPr>
            <w:r w:rsidRPr="001750C0">
              <w:rPr>
                <w:rFonts w:ascii="Verdana" w:hAnsi="Verdana"/>
                <w:sz w:val="16"/>
                <w:szCs w:val="16"/>
              </w:rPr>
              <w:t>Bit[7]: Pattern Select</w:t>
            </w:r>
          </w:p>
          <w:p w14:paraId="1BC48994" w14:textId="77777777" w:rsidR="00BF3F59" w:rsidRPr="001750C0" w:rsidRDefault="00BF3F59" w:rsidP="000956B0">
            <w:pPr>
              <w:rPr>
                <w:rFonts w:ascii="Verdana" w:hAnsi="Verdana"/>
                <w:sz w:val="16"/>
                <w:szCs w:val="16"/>
              </w:rPr>
            </w:pPr>
            <w:r w:rsidRPr="001750C0">
              <w:rPr>
                <w:rFonts w:ascii="Verdana" w:hAnsi="Verdana"/>
                <w:sz w:val="16"/>
                <w:szCs w:val="16"/>
              </w:rPr>
              <w:t xml:space="preserve">   0: Moving Pattern</w:t>
            </w:r>
          </w:p>
          <w:p w14:paraId="5DDEBCF1" w14:textId="77777777" w:rsidR="00BF3F59" w:rsidRPr="001750C0" w:rsidRDefault="00BF3F59" w:rsidP="000956B0">
            <w:pPr>
              <w:rPr>
                <w:rFonts w:ascii="Verdana" w:hAnsi="Verdana"/>
                <w:sz w:val="16"/>
                <w:szCs w:val="16"/>
              </w:rPr>
            </w:pPr>
            <w:r w:rsidRPr="001750C0">
              <w:rPr>
                <w:rFonts w:ascii="Verdana" w:hAnsi="Verdana"/>
                <w:sz w:val="16"/>
                <w:szCs w:val="16"/>
              </w:rPr>
              <w:t xml:space="preserve">   1: Fixed Pattern</w:t>
            </w:r>
          </w:p>
          <w:p w14:paraId="45036302" w14:textId="77777777" w:rsidR="00BF3F59" w:rsidRPr="001750C0" w:rsidRDefault="00BF3F59" w:rsidP="000956B0">
            <w:pPr>
              <w:rPr>
                <w:rFonts w:ascii="Verdana" w:hAnsi="Verdana"/>
                <w:sz w:val="16"/>
                <w:szCs w:val="16"/>
              </w:rPr>
            </w:pPr>
            <w:r w:rsidRPr="001750C0">
              <w:rPr>
                <w:rFonts w:ascii="Verdana" w:hAnsi="Verdana"/>
                <w:sz w:val="16"/>
                <w:szCs w:val="16"/>
              </w:rPr>
              <w:t>Bit[6:5]: Four kind of patterns</w:t>
            </w:r>
          </w:p>
          <w:p w14:paraId="2DFA2E6D" w14:textId="77777777" w:rsidR="00BF3F59" w:rsidRPr="001750C0" w:rsidRDefault="00BF3F59" w:rsidP="000956B0">
            <w:pPr>
              <w:rPr>
                <w:rFonts w:ascii="Verdana" w:hAnsi="Verdana"/>
                <w:sz w:val="16"/>
                <w:szCs w:val="16"/>
              </w:rPr>
            </w:pPr>
            <w:r w:rsidRPr="001750C0">
              <w:rPr>
                <w:rFonts w:ascii="Verdana" w:hAnsi="Verdana"/>
                <w:sz w:val="16"/>
                <w:szCs w:val="16"/>
              </w:rPr>
              <w:t xml:space="preserve">   </w:t>
            </w:r>
            <w:commentRangeStart w:id="142"/>
            <w:r w:rsidRPr="001750C0">
              <w:rPr>
                <w:rFonts w:ascii="Verdana" w:hAnsi="Verdana"/>
                <w:sz w:val="16"/>
                <w:szCs w:val="16"/>
              </w:rPr>
              <w:t>2’b11: 3 vertical bars</w:t>
            </w:r>
          </w:p>
          <w:p w14:paraId="71D3D83F" w14:textId="77777777" w:rsidR="00BF3F59" w:rsidRPr="001750C0" w:rsidRDefault="00BF3F59" w:rsidP="000956B0">
            <w:pPr>
              <w:rPr>
                <w:rFonts w:ascii="Verdana" w:hAnsi="Verdana"/>
                <w:sz w:val="16"/>
                <w:szCs w:val="16"/>
              </w:rPr>
            </w:pPr>
            <w:r w:rsidRPr="001750C0">
              <w:rPr>
                <w:rFonts w:ascii="Verdana" w:hAnsi="Verdana"/>
                <w:sz w:val="16"/>
                <w:szCs w:val="16"/>
              </w:rPr>
              <w:t xml:space="preserve">   2’b10: 5 vertical bars</w:t>
            </w:r>
          </w:p>
          <w:p w14:paraId="671BE21E" w14:textId="77777777" w:rsidR="00BF3F59" w:rsidRPr="001750C0" w:rsidRDefault="00BF3F59" w:rsidP="000956B0">
            <w:pPr>
              <w:rPr>
                <w:rFonts w:ascii="Verdana" w:hAnsi="Verdana"/>
                <w:sz w:val="16"/>
                <w:szCs w:val="16"/>
              </w:rPr>
            </w:pPr>
            <w:r w:rsidRPr="001750C0">
              <w:rPr>
                <w:rFonts w:ascii="Verdana" w:hAnsi="Verdana"/>
                <w:sz w:val="16"/>
                <w:szCs w:val="16"/>
              </w:rPr>
              <w:t xml:space="preserve">   2’b01: 7 vertical bars</w:t>
            </w:r>
          </w:p>
          <w:p w14:paraId="33BE9535" w14:textId="77777777" w:rsidR="00BF3F59" w:rsidRPr="001750C0" w:rsidRDefault="00BF3F59" w:rsidP="000956B0">
            <w:pPr>
              <w:rPr>
                <w:rFonts w:ascii="Verdana" w:hAnsi="Verdana"/>
                <w:sz w:val="16"/>
                <w:szCs w:val="16"/>
              </w:rPr>
            </w:pPr>
            <w:r w:rsidRPr="001750C0">
              <w:rPr>
                <w:rFonts w:ascii="Verdana" w:hAnsi="Verdana"/>
                <w:sz w:val="16"/>
                <w:szCs w:val="16"/>
              </w:rPr>
              <w:t xml:space="preserve">   2’b00:</w:t>
            </w:r>
            <w:commentRangeEnd w:id="142"/>
            <w:r w:rsidRPr="001750C0">
              <w:rPr>
                <w:rStyle w:val="CommentReference"/>
                <w:rFonts w:ascii="Verdana" w:hAnsi="Verdana"/>
              </w:rPr>
              <w:commentReference w:id="142"/>
            </w:r>
            <w:r w:rsidRPr="001750C0">
              <w:rPr>
                <w:rFonts w:ascii="Verdana" w:hAnsi="Verdana"/>
                <w:sz w:val="16"/>
                <w:szCs w:val="16"/>
              </w:rPr>
              <w:t xml:space="preserve"> 8 vertical bars</w:t>
            </w:r>
          </w:p>
          <w:p w14:paraId="316ED2D8" w14:textId="77777777" w:rsidR="00BF3F59" w:rsidRPr="001750C0" w:rsidRDefault="00BF3F59" w:rsidP="000956B0">
            <w:pPr>
              <w:rPr>
                <w:rFonts w:ascii="Verdana" w:hAnsi="Verdana"/>
                <w:sz w:val="16"/>
                <w:szCs w:val="16"/>
              </w:rPr>
            </w:pPr>
            <w:r w:rsidRPr="001750C0">
              <w:rPr>
                <w:rFonts w:ascii="Verdana" w:hAnsi="Verdana"/>
                <w:sz w:val="16"/>
                <w:szCs w:val="16"/>
              </w:rPr>
              <w:t>Bit[4:0]: Reserved</w:t>
            </w:r>
          </w:p>
        </w:tc>
        <w:tc>
          <w:tcPr>
            <w:tcW w:w="2002" w:type="dxa"/>
          </w:tcPr>
          <w:p w14:paraId="039B71FA" w14:textId="77777777" w:rsidR="00BF3F59" w:rsidRPr="001750C0" w:rsidRDefault="00BF3F59" w:rsidP="000956B0">
            <w:pPr>
              <w:jc w:val="center"/>
              <w:rPr>
                <w:rFonts w:ascii="Verdana" w:hAnsi="Verdana"/>
                <w:sz w:val="16"/>
                <w:szCs w:val="16"/>
              </w:rPr>
            </w:pPr>
            <w:r w:rsidRPr="001750C0">
              <w:rPr>
                <w:rFonts w:ascii="Verdana" w:hAnsi="Verdana"/>
                <w:sz w:val="16"/>
                <w:szCs w:val="16"/>
              </w:rPr>
              <w:t>0x3C20</w:t>
            </w:r>
          </w:p>
        </w:tc>
      </w:tr>
      <w:tr w:rsidR="00BF3F59" w:rsidRPr="001750C0" w14:paraId="23F97DC4" w14:textId="77777777" w:rsidTr="000956B0">
        <w:tc>
          <w:tcPr>
            <w:tcW w:w="990" w:type="dxa"/>
          </w:tcPr>
          <w:p w14:paraId="561D03BC" w14:textId="77777777" w:rsidR="00BF3F59" w:rsidRPr="001750C0" w:rsidRDefault="00BF3F59" w:rsidP="000956B0">
            <w:pPr>
              <w:jc w:val="center"/>
              <w:rPr>
                <w:rFonts w:ascii="Verdana" w:hAnsi="Verdana"/>
                <w:sz w:val="16"/>
                <w:szCs w:val="16"/>
              </w:rPr>
            </w:pPr>
            <w:r w:rsidRPr="001750C0">
              <w:rPr>
                <w:rFonts w:ascii="Verdana" w:hAnsi="Verdana"/>
                <w:sz w:val="16"/>
                <w:szCs w:val="16"/>
              </w:rPr>
              <w:t>0x15</w:t>
            </w:r>
          </w:p>
        </w:tc>
        <w:tc>
          <w:tcPr>
            <w:tcW w:w="1642" w:type="dxa"/>
            <w:shd w:val="clear" w:color="auto" w:fill="auto"/>
          </w:tcPr>
          <w:p w14:paraId="32253304" w14:textId="77777777" w:rsidR="00BF3F59" w:rsidRPr="001750C0" w:rsidRDefault="00BF3F59" w:rsidP="000956B0">
            <w:pPr>
              <w:jc w:val="left"/>
              <w:rPr>
                <w:rFonts w:ascii="Verdana" w:hAnsi="Verdana"/>
                <w:sz w:val="16"/>
                <w:szCs w:val="16"/>
              </w:rPr>
            </w:pPr>
            <w:r w:rsidRPr="001750C0">
              <w:rPr>
                <w:rFonts w:ascii="Verdana" w:hAnsi="Verdana"/>
                <w:sz w:val="16"/>
                <w:szCs w:val="16"/>
              </w:rPr>
              <w:t>Ch1_LSG_LEG</w:t>
            </w:r>
          </w:p>
        </w:tc>
        <w:tc>
          <w:tcPr>
            <w:tcW w:w="912" w:type="dxa"/>
            <w:shd w:val="clear" w:color="auto" w:fill="auto"/>
          </w:tcPr>
          <w:p w14:paraId="5822F39F" w14:textId="77777777" w:rsidR="00BF3F59" w:rsidRPr="001750C0" w:rsidRDefault="00BF3F59" w:rsidP="000956B0">
            <w:pPr>
              <w:jc w:val="center"/>
              <w:rPr>
                <w:rFonts w:ascii="Verdana" w:hAnsi="Verdana"/>
                <w:sz w:val="16"/>
                <w:szCs w:val="16"/>
              </w:rPr>
            </w:pPr>
            <w:r w:rsidRPr="001750C0">
              <w:rPr>
                <w:rFonts w:ascii="Verdana" w:hAnsi="Verdana"/>
                <w:sz w:val="16"/>
                <w:szCs w:val="16"/>
              </w:rPr>
              <w:t>2</w:t>
            </w:r>
          </w:p>
        </w:tc>
        <w:tc>
          <w:tcPr>
            <w:tcW w:w="709" w:type="dxa"/>
          </w:tcPr>
          <w:p w14:paraId="4FE90C6D"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3A8EA07E" w14:textId="77777777" w:rsidR="00BF3F59" w:rsidRPr="001750C0" w:rsidRDefault="00BF3F59" w:rsidP="000956B0">
            <w:pPr>
              <w:rPr>
                <w:rFonts w:ascii="Verdana" w:hAnsi="Verdana"/>
                <w:sz w:val="16"/>
                <w:szCs w:val="16"/>
              </w:rPr>
            </w:pPr>
            <w:r w:rsidRPr="001750C0">
              <w:rPr>
                <w:rFonts w:ascii="Verdana" w:hAnsi="Verdana"/>
                <w:sz w:val="16"/>
                <w:szCs w:val="16"/>
              </w:rPr>
              <w:t>Bit[15:8]: Line Start Gap (units of pixel clock)</w:t>
            </w:r>
          </w:p>
          <w:p w14:paraId="0CAFD506" w14:textId="77777777" w:rsidR="00BF3F59" w:rsidRPr="001750C0" w:rsidRDefault="00BF3F59" w:rsidP="000956B0">
            <w:pPr>
              <w:rPr>
                <w:rFonts w:ascii="Verdana" w:hAnsi="Verdana"/>
                <w:sz w:val="16"/>
                <w:szCs w:val="16"/>
              </w:rPr>
            </w:pPr>
            <w:r w:rsidRPr="001750C0">
              <w:rPr>
                <w:rFonts w:ascii="Verdana" w:hAnsi="Verdana"/>
                <w:sz w:val="16"/>
                <w:szCs w:val="16"/>
              </w:rPr>
              <w:t>Bit[7:0]: Line End Gap (units of pixel clock)</w:t>
            </w:r>
          </w:p>
        </w:tc>
        <w:tc>
          <w:tcPr>
            <w:tcW w:w="2002" w:type="dxa"/>
          </w:tcPr>
          <w:p w14:paraId="508BF316" w14:textId="77777777" w:rsidR="00BF3F59" w:rsidRPr="001750C0" w:rsidRDefault="00BF3F59" w:rsidP="000956B0">
            <w:pPr>
              <w:jc w:val="center"/>
              <w:rPr>
                <w:rFonts w:ascii="Verdana" w:hAnsi="Verdana"/>
                <w:sz w:val="16"/>
                <w:szCs w:val="16"/>
              </w:rPr>
            </w:pPr>
            <w:r w:rsidRPr="001750C0">
              <w:rPr>
                <w:rFonts w:ascii="Verdana" w:hAnsi="Verdana"/>
                <w:sz w:val="16"/>
                <w:szCs w:val="16"/>
              </w:rPr>
              <w:t>0x0804</w:t>
            </w:r>
          </w:p>
        </w:tc>
      </w:tr>
      <w:tr w:rsidR="00BF3F59" w:rsidRPr="001750C0" w14:paraId="74A9974F" w14:textId="77777777" w:rsidTr="000956B0">
        <w:tc>
          <w:tcPr>
            <w:tcW w:w="990" w:type="dxa"/>
          </w:tcPr>
          <w:p w14:paraId="355A9BD3" w14:textId="77777777" w:rsidR="00BF3F59" w:rsidRPr="001750C0" w:rsidRDefault="00BF3F59" w:rsidP="000956B0">
            <w:pPr>
              <w:jc w:val="center"/>
              <w:rPr>
                <w:rFonts w:ascii="Verdana" w:hAnsi="Verdana"/>
                <w:sz w:val="16"/>
                <w:szCs w:val="16"/>
              </w:rPr>
            </w:pPr>
            <w:r w:rsidRPr="001750C0">
              <w:rPr>
                <w:rFonts w:ascii="Verdana" w:hAnsi="Verdana"/>
                <w:sz w:val="16"/>
                <w:szCs w:val="16"/>
              </w:rPr>
              <w:t>0x16</w:t>
            </w:r>
          </w:p>
        </w:tc>
        <w:tc>
          <w:tcPr>
            <w:tcW w:w="1642" w:type="dxa"/>
            <w:shd w:val="clear" w:color="auto" w:fill="auto"/>
          </w:tcPr>
          <w:p w14:paraId="7018BC66" w14:textId="77777777" w:rsidR="00BF3F59" w:rsidRPr="001750C0" w:rsidRDefault="00BF3F59" w:rsidP="000956B0">
            <w:pPr>
              <w:jc w:val="left"/>
              <w:rPr>
                <w:rFonts w:ascii="Verdana" w:hAnsi="Verdana"/>
                <w:sz w:val="16"/>
                <w:szCs w:val="16"/>
              </w:rPr>
            </w:pPr>
            <w:r w:rsidRPr="001750C0">
              <w:rPr>
                <w:rFonts w:ascii="Verdana" w:hAnsi="Verdana"/>
                <w:sz w:val="16"/>
                <w:szCs w:val="16"/>
              </w:rPr>
              <w:t>Ch1_DSG_DEG</w:t>
            </w:r>
          </w:p>
        </w:tc>
        <w:tc>
          <w:tcPr>
            <w:tcW w:w="912" w:type="dxa"/>
            <w:shd w:val="clear" w:color="auto" w:fill="auto"/>
          </w:tcPr>
          <w:p w14:paraId="00009197" w14:textId="77777777" w:rsidR="00BF3F59" w:rsidRPr="001750C0" w:rsidRDefault="00BF3F59" w:rsidP="000956B0">
            <w:pPr>
              <w:jc w:val="center"/>
              <w:rPr>
                <w:rFonts w:ascii="Verdana" w:hAnsi="Verdana"/>
                <w:sz w:val="16"/>
                <w:szCs w:val="16"/>
              </w:rPr>
            </w:pPr>
            <w:r w:rsidRPr="001750C0">
              <w:rPr>
                <w:rFonts w:ascii="Verdana" w:hAnsi="Verdana"/>
                <w:sz w:val="16"/>
                <w:szCs w:val="16"/>
              </w:rPr>
              <w:t>2</w:t>
            </w:r>
          </w:p>
        </w:tc>
        <w:tc>
          <w:tcPr>
            <w:tcW w:w="709" w:type="dxa"/>
          </w:tcPr>
          <w:p w14:paraId="30DDFD23"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4F44F2CB" w14:textId="77777777" w:rsidR="00BF3F59" w:rsidRPr="001750C0" w:rsidRDefault="00BF3F59" w:rsidP="000956B0">
            <w:pPr>
              <w:rPr>
                <w:rFonts w:ascii="Verdana" w:hAnsi="Verdana"/>
                <w:sz w:val="16"/>
                <w:szCs w:val="16"/>
              </w:rPr>
            </w:pPr>
            <w:r w:rsidRPr="001750C0">
              <w:rPr>
                <w:rFonts w:ascii="Verdana" w:hAnsi="Verdana"/>
                <w:sz w:val="16"/>
                <w:szCs w:val="16"/>
              </w:rPr>
              <w:t>Bit[15:8]: Data Start Gap (units of pixel clock)</w:t>
            </w:r>
          </w:p>
          <w:p w14:paraId="23233D86" w14:textId="77777777" w:rsidR="00BF3F59" w:rsidRPr="001750C0" w:rsidRDefault="00BF3F59" w:rsidP="000956B0">
            <w:pPr>
              <w:rPr>
                <w:rFonts w:ascii="Verdana" w:hAnsi="Verdana"/>
                <w:sz w:val="16"/>
                <w:szCs w:val="16"/>
              </w:rPr>
            </w:pPr>
            <w:r w:rsidRPr="001750C0">
              <w:rPr>
                <w:rFonts w:ascii="Verdana" w:hAnsi="Verdana"/>
                <w:sz w:val="16"/>
                <w:szCs w:val="16"/>
              </w:rPr>
              <w:t>Bit[7:0]: Data End Gap (units of pixel clock)</w:t>
            </w:r>
          </w:p>
        </w:tc>
        <w:tc>
          <w:tcPr>
            <w:tcW w:w="2002" w:type="dxa"/>
          </w:tcPr>
          <w:p w14:paraId="19FC071D" w14:textId="77777777" w:rsidR="00BF3F59" w:rsidRPr="001750C0" w:rsidRDefault="00BF3F59" w:rsidP="000956B0">
            <w:pPr>
              <w:jc w:val="center"/>
              <w:rPr>
                <w:rFonts w:ascii="Verdana" w:hAnsi="Verdana"/>
                <w:sz w:val="16"/>
                <w:szCs w:val="16"/>
              </w:rPr>
            </w:pPr>
            <w:r w:rsidRPr="001750C0">
              <w:rPr>
                <w:rFonts w:ascii="Verdana" w:hAnsi="Verdana"/>
                <w:sz w:val="16"/>
                <w:szCs w:val="16"/>
              </w:rPr>
              <w:t>0x0804</w:t>
            </w:r>
          </w:p>
        </w:tc>
      </w:tr>
      <w:tr w:rsidR="00BF3F59" w:rsidRPr="001750C0" w14:paraId="7AFEB73B" w14:textId="77777777" w:rsidTr="000956B0">
        <w:tc>
          <w:tcPr>
            <w:tcW w:w="990" w:type="dxa"/>
          </w:tcPr>
          <w:p w14:paraId="291E9F3F" w14:textId="77777777" w:rsidR="00BF3F59" w:rsidRPr="001750C0" w:rsidRDefault="00BF3F59" w:rsidP="000956B0">
            <w:pPr>
              <w:jc w:val="center"/>
              <w:rPr>
                <w:rFonts w:ascii="Verdana" w:hAnsi="Verdana"/>
                <w:sz w:val="16"/>
                <w:szCs w:val="16"/>
              </w:rPr>
            </w:pPr>
            <w:r w:rsidRPr="001750C0">
              <w:rPr>
                <w:rFonts w:ascii="Verdana" w:hAnsi="Verdana"/>
                <w:sz w:val="16"/>
                <w:szCs w:val="16"/>
              </w:rPr>
              <w:lastRenderedPageBreak/>
              <w:t>0x17</w:t>
            </w:r>
          </w:p>
        </w:tc>
        <w:tc>
          <w:tcPr>
            <w:tcW w:w="1642" w:type="dxa"/>
            <w:shd w:val="clear" w:color="auto" w:fill="auto"/>
          </w:tcPr>
          <w:p w14:paraId="16CFFCF2" w14:textId="77777777" w:rsidR="00BF3F59" w:rsidRPr="001750C0" w:rsidRDefault="00BF3F59" w:rsidP="000956B0">
            <w:pPr>
              <w:jc w:val="left"/>
              <w:rPr>
                <w:rFonts w:ascii="Verdana" w:hAnsi="Verdana"/>
                <w:sz w:val="16"/>
                <w:szCs w:val="16"/>
              </w:rPr>
            </w:pPr>
            <w:r w:rsidRPr="001750C0">
              <w:rPr>
                <w:rFonts w:ascii="Verdana" w:hAnsi="Verdana"/>
                <w:sz w:val="16"/>
                <w:szCs w:val="16"/>
              </w:rPr>
              <w:t>Ch1_H_Blank</w:t>
            </w:r>
          </w:p>
        </w:tc>
        <w:tc>
          <w:tcPr>
            <w:tcW w:w="912" w:type="dxa"/>
            <w:shd w:val="clear" w:color="auto" w:fill="auto"/>
          </w:tcPr>
          <w:p w14:paraId="44278736" w14:textId="77777777" w:rsidR="00BF3F59" w:rsidRPr="001750C0" w:rsidRDefault="00BF3F59" w:rsidP="000956B0">
            <w:pPr>
              <w:jc w:val="center"/>
              <w:rPr>
                <w:rFonts w:ascii="Verdana" w:hAnsi="Verdana"/>
                <w:sz w:val="16"/>
                <w:szCs w:val="16"/>
              </w:rPr>
            </w:pPr>
            <w:r w:rsidRPr="001750C0">
              <w:rPr>
                <w:rFonts w:ascii="Verdana" w:hAnsi="Verdana"/>
                <w:sz w:val="16"/>
                <w:szCs w:val="16"/>
              </w:rPr>
              <w:t>2</w:t>
            </w:r>
          </w:p>
        </w:tc>
        <w:tc>
          <w:tcPr>
            <w:tcW w:w="709" w:type="dxa"/>
          </w:tcPr>
          <w:p w14:paraId="3B7AFE68"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787EA2CF" w14:textId="77777777" w:rsidR="00BF3F59" w:rsidRPr="001750C0" w:rsidRDefault="00BF3F59" w:rsidP="000956B0">
            <w:pPr>
              <w:rPr>
                <w:rFonts w:ascii="Verdana" w:hAnsi="Verdana"/>
                <w:sz w:val="16"/>
                <w:szCs w:val="16"/>
              </w:rPr>
            </w:pPr>
            <w:r w:rsidRPr="001750C0">
              <w:rPr>
                <w:rFonts w:ascii="Verdana" w:hAnsi="Verdana"/>
                <w:sz w:val="16"/>
                <w:szCs w:val="16"/>
              </w:rPr>
              <w:t>Number of clock cycle of H Blank (units of pixel clock)</w:t>
            </w:r>
          </w:p>
        </w:tc>
        <w:tc>
          <w:tcPr>
            <w:tcW w:w="2002" w:type="dxa"/>
          </w:tcPr>
          <w:p w14:paraId="2D38E6E5" w14:textId="77777777" w:rsidR="00BF3F59" w:rsidRPr="001750C0" w:rsidRDefault="00BF3F59" w:rsidP="000956B0">
            <w:pPr>
              <w:jc w:val="center"/>
              <w:rPr>
                <w:rFonts w:ascii="Verdana" w:hAnsi="Verdana"/>
                <w:sz w:val="16"/>
                <w:szCs w:val="16"/>
              </w:rPr>
            </w:pPr>
            <w:r w:rsidRPr="001750C0">
              <w:rPr>
                <w:rFonts w:ascii="Verdana" w:hAnsi="Verdana"/>
                <w:sz w:val="16"/>
                <w:szCs w:val="16"/>
              </w:rPr>
              <w:t>0x0010</w:t>
            </w:r>
          </w:p>
        </w:tc>
      </w:tr>
      <w:tr w:rsidR="00BF3F59" w:rsidRPr="001750C0" w14:paraId="5104C947" w14:textId="77777777" w:rsidTr="000956B0">
        <w:tc>
          <w:tcPr>
            <w:tcW w:w="990" w:type="dxa"/>
          </w:tcPr>
          <w:p w14:paraId="18C83CAF" w14:textId="77777777" w:rsidR="00BF3F59" w:rsidRPr="001750C0" w:rsidRDefault="00BF3F59" w:rsidP="000956B0">
            <w:pPr>
              <w:jc w:val="center"/>
              <w:rPr>
                <w:rFonts w:ascii="Verdana" w:hAnsi="Verdana"/>
                <w:sz w:val="16"/>
                <w:szCs w:val="16"/>
              </w:rPr>
            </w:pPr>
            <w:r w:rsidRPr="001750C0">
              <w:rPr>
                <w:rFonts w:ascii="Verdana" w:hAnsi="Verdana"/>
                <w:sz w:val="16"/>
                <w:szCs w:val="16"/>
              </w:rPr>
              <w:t>0x18</w:t>
            </w:r>
          </w:p>
        </w:tc>
        <w:tc>
          <w:tcPr>
            <w:tcW w:w="1642" w:type="dxa"/>
            <w:shd w:val="clear" w:color="auto" w:fill="auto"/>
          </w:tcPr>
          <w:p w14:paraId="54CCCEEE" w14:textId="77777777" w:rsidR="00BF3F59" w:rsidRPr="001750C0" w:rsidRDefault="00BF3F59" w:rsidP="000956B0">
            <w:pPr>
              <w:jc w:val="left"/>
              <w:rPr>
                <w:rFonts w:ascii="Verdana" w:hAnsi="Verdana"/>
                <w:sz w:val="16"/>
                <w:szCs w:val="16"/>
              </w:rPr>
            </w:pPr>
            <w:r w:rsidRPr="001750C0">
              <w:rPr>
                <w:rFonts w:ascii="Verdana" w:hAnsi="Verdana"/>
                <w:sz w:val="16"/>
                <w:szCs w:val="16"/>
              </w:rPr>
              <w:t>Ch2_Control</w:t>
            </w:r>
          </w:p>
        </w:tc>
        <w:tc>
          <w:tcPr>
            <w:tcW w:w="912" w:type="dxa"/>
            <w:shd w:val="clear" w:color="auto" w:fill="auto"/>
          </w:tcPr>
          <w:p w14:paraId="502B53A1" w14:textId="77777777" w:rsidR="00BF3F59" w:rsidRPr="001750C0" w:rsidRDefault="00BF3F59" w:rsidP="000956B0">
            <w:pPr>
              <w:jc w:val="center"/>
              <w:rPr>
                <w:rFonts w:ascii="Verdana" w:hAnsi="Verdana"/>
                <w:sz w:val="16"/>
                <w:szCs w:val="16"/>
              </w:rPr>
            </w:pPr>
            <w:r w:rsidRPr="001750C0">
              <w:rPr>
                <w:rFonts w:ascii="Verdana" w:hAnsi="Verdana"/>
                <w:sz w:val="16"/>
                <w:szCs w:val="16"/>
              </w:rPr>
              <w:t>2</w:t>
            </w:r>
          </w:p>
        </w:tc>
        <w:tc>
          <w:tcPr>
            <w:tcW w:w="709" w:type="dxa"/>
          </w:tcPr>
          <w:p w14:paraId="29343928"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53817C10" w14:textId="77777777" w:rsidR="00BF3F59" w:rsidRPr="001750C0" w:rsidRDefault="00BF3F59" w:rsidP="000956B0">
            <w:pPr>
              <w:rPr>
                <w:rFonts w:ascii="Verdana" w:hAnsi="Verdana"/>
                <w:sz w:val="16"/>
                <w:szCs w:val="16"/>
              </w:rPr>
            </w:pPr>
            <w:r w:rsidRPr="001750C0">
              <w:rPr>
                <w:rFonts w:ascii="Verdana" w:hAnsi="Verdana"/>
                <w:sz w:val="16"/>
                <w:szCs w:val="16"/>
              </w:rPr>
              <w:t xml:space="preserve">Bit[15:8]:Frame Rate </w:t>
            </w:r>
          </w:p>
          <w:p w14:paraId="2981450F" w14:textId="77777777" w:rsidR="00BF3F59" w:rsidRPr="001750C0" w:rsidRDefault="00BF3F59" w:rsidP="000956B0">
            <w:pPr>
              <w:rPr>
                <w:rFonts w:ascii="Verdana" w:hAnsi="Verdana"/>
                <w:sz w:val="16"/>
                <w:szCs w:val="16"/>
              </w:rPr>
            </w:pPr>
            <w:r w:rsidRPr="001750C0">
              <w:rPr>
                <w:rFonts w:ascii="Verdana" w:hAnsi="Verdana"/>
                <w:sz w:val="16"/>
                <w:szCs w:val="16"/>
              </w:rPr>
              <w:t xml:space="preserve">   00-01: 1 frame per second</w:t>
            </w:r>
          </w:p>
          <w:p w14:paraId="5F4322B8" w14:textId="77777777" w:rsidR="00BF3F59" w:rsidRPr="001750C0" w:rsidRDefault="00BF3F59" w:rsidP="000956B0">
            <w:pPr>
              <w:rPr>
                <w:rFonts w:ascii="Verdana" w:hAnsi="Verdana"/>
                <w:sz w:val="16"/>
                <w:szCs w:val="16"/>
              </w:rPr>
            </w:pPr>
            <w:r w:rsidRPr="001750C0">
              <w:rPr>
                <w:rFonts w:ascii="Verdana" w:hAnsi="Verdana"/>
                <w:sz w:val="16"/>
                <w:szCs w:val="16"/>
              </w:rPr>
              <w:t xml:space="preserve">   02-0xFF: 2-255 frames per second</w:t>
            </w:r>
          </w:p>
          <w:p w14:paraId="2D97D79E" w14:textId="77777777" w:rsidR="00BF3F59" w:rsidRPr="001750C0" w:rsidRDefault="00BF3F59" w:rsidP="000956B0">
            <w:pPr>
              <w:rPr>
                <w:rFonts w:ascii="Verdana" w:hAnsi="Verdana"/>
                <w:sz w:val="16"/>
                <w:szCs w:val="16"/>
              </w:rPr>
            </w:pPr>
            <w:r w:rsidRPr="001750C0">
              <w:rPr>
                <w:rFonts w:ascii="Verdana" w:hAnsi="Verdana"/>
                <w:sz w:val="16"/>
                <w:szCs w:val="16"/>
              </w:rPr>
              <w:t>Bit[7]: Pattern Select</w:t>
            </w:r>
          </w:p>
          <w:p w14:paraId="35379C05" w14:textId="77777777" w:rsidR="00BF3F59" w:rsidRPr="001750C0" w:rsidRDefault="00BF3F59" w:rsidP="000956B0">
            <w:pPr>
              <w:rPr>
                <w:rFonts w:ascii="Verdana" w:hAnsi="Verdana"/>
                <w:sz w:val="16"/>
                <w:szCs w:val="16"/>
              </w:rPr>
            </w:pPr>
            <w:r w:rsidRPr="001750C0">
              <w:rPr>
                <w:rFonts w:ascii="Verdana" w:hAnsi="Verdana"/>
                <w:sz w:val="16"/>
                <w:szCs w:val="16"/>
              </w:rPr>
              <w:t xml:space="preserve">   0: Moving Pattern</w:t>
            </w:r>
          </w:p>
          <w:p w14:paraId="31693A91" w14:textId="77777777" w:rsidR="00BF3F59" w:rsidRPr="001750C0" w:rsidRDefault="00BF3F59" w:rsidP="000956B0">
            <w:pPr>
              <w:rPr>
                <w:rFonts w:ascii="Verdana" w:hAnsi="Verdana"/>
                <w:sz w:val="16"/>
                <w:szCs w:val="16"/>
              </w:rPr>
            </w:pPr>
            <w:r w:rsidRPr="001750C0">
              <w:rPr>
                <w:rFonts w:ascii="Verdana" w:hAnsi="Verdana"/>
                <w:sz w:val="16"/>
                <w:szCs w:val="16"/>
              </w:rPr>
              <w:t xml:space="preserve">   1: Fixed Pattern</w:t>
            </w:r>
          </w:p>
          <w:p w14:paraId="2CF8A2D8" w14:textId="77777777" w:rsidR="00BF3F59" w:rsidRPr="001750C0" w:rsidRDefault="00BF3F59" w:rsidP="000956B0">
            <w:pPr>
              <w:rPr>
                <w:rFonts w:ascii="Verdana" w:hAnsi="Verdana"/>
                <w:sz w:val="16"/>
                <w:szCs w:val="16"/>
              </w:rPr>
            </w:pPr>
            <w:r w:rsidRPr="001750C0">
              <w:rPr>
                <w:rFonts w:ascii="Verdana" w:hAnsi="Verdana"/>
                <w:sz w:val="16"/>
                <w:szCs w:val="16"/>
              </w:rPr>
              <w:t>Bit[6:5]: Four kind of patterns</w:t>
            </w:r>
          </w:p>
          <w:p w14:paraId="598C0DF6" w14:textId="77777777" w:rsidR="00BF3F59" w:rsidRPr="001750C0" w:rsidRDefault="00BF3F59" w:rsidP="000956B0">
            <w:pPr>
              <w:rPr>
                <w:rFonts w:ascii="Verdana" w:hAnsi="Verdana"/>
                <w:sz w:val="16"/>
                <w:szCs w:val="16"/>
              </w:rPr>
            </w:pPr>
            <w:r w:rsidRPr="001750C0">
              <w:rPr>
                <w:rFonts w:ascii="Verdana" w:hAnsi="Verdana"/>
                <w:sz w:val="16"/>
                <w:szCs w:val="16"/>
              </w:rPr>
              <w:t xml:space="preserve">   </w:t>
            </w:r>
            <w:commentRangeStart w:id="143"/>
            <w:r w:rsidRPr="001750C0">
              <w:rPr>
                <w:rFonts w:ascii="Verdana" w:hAnsi="Verdana"/>
                <w:sz w:val="16"/>
                <w:szCs w:val="16"/>
              </w:rPr>
              <w:t>2’b11: 3 vertical bars</w:t>
            </w:r>
          </w:p>
          <w:p w14:paraId="6D0079DF" w14:textId="77777777" w:rsidR="00BF3F59" w:rsidRPr="001750C0" w:rsidRDefault="00BF3F59" w:rsidP="000956B0">
            <w:pPr>
              <w:rPr>
                <w:rFonts w:ascii="Verdana" w:hAnsi="Verdana"/>
                <w:sz w:val="16"/>
                <w:szCs w:val="16"/>
              </w:rPr>
            </w:pPr>
            <w:r w:rsidRPr="001750C0">
              <w:rPr>
                <w:rFonts w:ascii="Verdana" w:hAnsi="Verdana"/>
                <w:sz w:val="16"/>
                <w:szCs w:val="16"/>
              </w:rPr>
              <w:t xml:space="preserve">   2’b10: 5 vertical bars</w:t>
            </w:r>
          </w:p>
          <w:p w14:paraId="4650423E" w14:textId="77777777" w:rsidR="00BF3F59" w:rsidRPr="001750C0" w:rsidRDefault="00BF3F59" w:rsidP="000956B0">
            <w:pPr>
              <w:rPr>
                <w:rFonts w:ascii="Verdana" w:hAnsi="Verdana"/>
                <w:sz w:val="16"/>
                <w:szCs w:val="16"/>
              </w:rPr>
            </w:pPr>
            <w:r w:rsidRPr="001750C0">
              <w:rPr>
                <w:rFonts w:ascii="Verdana" w:hAnsi="Verdana"/>
                <w:sz w:val="16"/>
                <w:szCs w:val="16"/>
              </w:rPr>
              <w:t xml:space="preserve">   2’b01: 7 vertical bars</w:t>
            </w:r>
          </w:p>
          <w:p w14:paraId="100A2376" w14:textId="77777777" w:rsidR="00BF3F59" w:rsidRPr="001750C0" w:rsidRDefault="00BF3F59" w:rsidP="000956B0">
            <w:pPr>
              <w:rPr>
                <w:rFonts w:ascii="Verdana" w:hAnsi="Verdana"/>
                <w:sz w:val="16"/>
                <w:szCs w:val="16"/>
              </w:rPr>
            </w:pPr>
            <w:r w:rsidRPr="001750C0">
              <w:rPr>
                <w:rFonts w:ascii="Verdana" w:hAnsi="Verdana"/>
                <w:sz w:val="16"/>
                <w:szCs w:val="16"/>
              </w:rPr>
              <w:t xml:space="preserve">   2’b00:</w:t>
            </w:r>
            <w:commentRangeEnd w:id="143"/>
            <w:r w:rsidRPr="001750C0">
              <w:rPr>
                <w:rStyle w:val="CommentReference"/>
                <w:rFonts w:ascii="Verdana" w:hAnsi="Verdana"/>
              </w:rPr>
              <w:commentReference w:id="143"/>
            </w:r>
            <w:r w:rsidRPr="001750C0">
              <w:rPr>
                <w:rFonts w:ascii="Verdana" w:hAnsi="Verdana"/>
                <w:sz w:val="16"/>
                <w:szCs w:val="16"/>
              </w:rPr>
              <w:t xml:space="preserve"> 8 vertical bars</w:t>
            </w:r>
          </w:p>
          <w:p w14:paraId="6FFF1EA9" w14:textId="77777777" w:rsidR="00BF3F59" w:rsidRPr="001750C0" w:rsidRDefault="00BF3F59" w:rsidP="000956B0">
            <w:pPr>
              <w:rPr>
                <w:rFonts w:ascii="Verdana" w:hAnsi="Verdana"/>
                <w:sz w:val="16"/>
                <w:szCs w:val="16"/>
              </w:rPr>
            </w:pPr>
            <w:r w:rsidRPr="001750C0">
              <w:rPr>
                <w:rFonts w:ascii="Verdana" w:hAnsi="Verdana"/>
                <w:sz w:val="16"/>
                <w:szCs w:val="16"/>
              </w:rPr>
              <w:t>Bit[4:0]: Reserved</w:t>
            </w:r>
          </w:p>
        </w:tc>
        <w:tc>
          <w:tcPr>
            <w:tcW w:w="2002" w:type="dxa"/>
          </w:tcPr>
          <w:p w14:paraId="29482D76" w14:textId="77777777" w:rsidR="00BF3F59" w:rsidRPr="001750C0" w:rsidRDefault="00BF3F59" w:rsidP="000956B0">
            <w:pPr>
              <w:jc w:val="center"/>
              <w:rPr>
                <w:rFonts w:ascii="Verdana" w:hAnsi="Verdana"/>
                <w:sz w:val="16"/>
                <w:szCs w:val="16"/>
              </w:rPr>
            </w:pPr>
            <w:r w:rsidRPr="001750C0">
              <w:rPr>
                <w:rFonts w:ascii="Verdana" w:hAnsi="Verdana"/>
                <w:sz w:val="16"/>
                <w:szCs w:val="16"/>
              </w:rPr>
              <w:t>0x3C40</w:t>
            </w:r>
          </w:p>
        </w:tc>
      </w:tr>
      <w:tr w:rsidR="00BF3F59" w:rsidRPr="001750C0" w14:paraId="5D2DCD2A" w14:textId="77777777" w:rsidTr="000956B0">
        <w:tc>
          <w:tcPr>
            <w:tcW w:w="990" w:type="dxa"/>
          </w:tcPr>
          <w:p w14:paraId="3FAA9896" w14:textId="77777777" w:rsidR="00BF3F59" w:rsidRPr="001750C0" w:rsidDel="00B40577" w:rsidRDefault="00BF3F59" w:rsidP="000956B0">
            <w:pPr>
              <w:jc w:val="center"/>
              <w:rPr>
                <w:rFonts w:ascii="Verdana" w:hAnsi="Verdana"/>
                <w:sz w:val="16"/>
                <w:szCs w:val="16"/>
              </w:rPr>
            </w:pPr>
            <w:r w:rsidRPr="001750C0">
              <w:rPr>
                <w:rFonts w:ascii="Verdana" w:hAnsi="Verdana"/>
                <w:sz w:val="16"/>
                <w:szCs w:val="16"/>
              </w:rPr>
              <w:t>0x19</w:t>
            </w:r>
          </w:p>
        </w:tc>
        <w:tc>
          <w:tcPr>
            <w:tcW w:w="1642" w:type="dxa"/>
            <w:shd w:val="clear" w:color="auto" w:fill="auto"/>
          </w:tcPr>
          <w:p w14:paraId="0EAC8CA2" w14:textId="77777777" w:rsidR="00BF3F59" w:rsidRPr="001750C0" w:rsidDel="006542F8" w:rsidRDefault="00BF3F59" w:rsidP="000956B0">
            <w:pPr>
              <w:jc w:val="left"/>
              <w:rPr>
                <w:rFonts w:ascii="Verdana" w:hAnsi="Verdana"/>
                <w:sz w:val="16"/>
                <w:szCs w:val="16"/>
              </w:rPr>
            </w:pPr>
            <w:r w:rsidRPr="001750C0">
              <w:rPr>
                <w:rFonts w:ascii="Verdana" w:hAnsi="Verdana"/>
                <w:sz w:val="16"/>
                <w:szCs w:val="16"/>
              </w:rPr>
              <w:t>Ch2_LSG_LEG</w:t>
            </w:r>
          </w:p>
        </w:tc>
        <w:tc>
          <w:tcPr>
            <w:tcW w:w="912" w:type="dxa"/>
            <w:shd w:val="clear" w:color="auto" w:fill="auto"/>
          </w:tcPr>
          <w:p w14:paraId="0C9BEA09"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2</w:t>
            </w:r>
          </w:p>
        </w:tc>
        <w:tc>
          <w:tcPr>
            <w:tcW w:w="709" w:type="dxa"/>
          </w:tcPr>
          <w:p w14:paraId="546E242D"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206EA213" w14:textId="77777777" w:rsidR="00BF3F59" w:rsidRPr="001750C0" w:rsidRDefault="00BF3F59" w:rsidP="000956B0">
            <w:pPr>
              <w:rPr>
                <w:rFonts w:ascii="Verdana" w:hAnsi="Verdana"/>
                <w:sz w:val="16"/>
                <w:szCs w:val="16"/>
              </w:rPr>
            </w:pPr>
            <w:r w:rsidRPr="001750C0">
              <w:rPr>
                <w:rFonts w:ascii="Verdana" w:hAnsi="Verdana"/>
                <w:sz w:val="16"/>
                <w:szCs w:val="16"/>
              </w:rPr>
              <w:t>Bit[15:8]: Line Start Gap (units of pixel clock)</w:t>
            </w:r>
          </w:p>
          <w:p w14:paraId="4F4C7091" w14:textId="77777777" w:rsidR="00BF3F59" w:rsidRPr="001750C0" w:rsidDel="00FD78D8" w:rsidRDefault="00BF3F59" w:rsidP="000956B0">
            <w:pPr>
              <w:rPr>
                <w:rFonts w:ascii="Verdana" w:hAnsi="Verdana"/>
                <w:sz w:val="16"/>
                <w:szCs w:val="16"/>
              </w:rPr>
            </w:pPr>
            <w:r w:rsidRPr="001750C0">
              <w:rPr>
                <w:rFonts w:ascii="Verdana" w:hAnsi="Verdana"/>
                <w:sz w:val="16"/>
                <w:szCs w:val="16"/>
              </w:rPr>
              <w:t>Bit[7:0]: Line End Gap (units of pixel clock)</w:t>
            </w:r>
          </w:p>
        </w:tc>
        <w:tc>
          <w:tcPr>
            <w:tcW w:w="2002" w:type="dxa"/>
          </w:tcPr>
          <w:p w14:paraId="42875752"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0x0804</w:t>
            </w:r>
          </w:p>
        </w:tc>
      </w:tr>
      <w:tr w:rsidR="00BF3F59" w:rsidRPr="001750C0" w14:paraId="5C06A475" w14:textId="77777777" w:rsidTr="000956B0">
        <w:tc>
          <w:tcPr>
            <w:tcW w:w="990" w:type="dxa"/>
          </w:tcPr>
          <w:p w14:paraId="41249F12" w14:textId="77777777" w:rsidR="00BF3F59" w:rsidRPr="001750C0" w:rsidDel="00B40577" w:rsidRDefault="00BF3F59" w:rsidP="000956B0">
            <w:pPr>
              <w:jc w:val="center"/>
              <w:rPr>
                <w:rFonts w:ascii="Verdana" w:hAnsi="Verdana"/>
                <w:sz w:val="16"/>
                <w:szCs w:val="16"/>
              </w:rPr>
            </w:pPr>
            <w:r w:rsidRPr="001750C0">
              <w:rPr>
                <w:rFonts w:ascii="Verdana" w:hAnsi="Verdana"/>
                <w:sz w:val="16"/>
                <w:szCs w:val="16"/>
              </w:rPr>
              <w:t>0x1A</w:t>
            </w:r>
          </w:p>
        </w:tc>
        <w:tc>
          <w:tcPr>
            <w:tcW w:w="1642" w:type="dxa"/>
            <w:shd w:val="clear" w:color="auto" w:fill="auto"/>
          </w:tcPr>
          <w:p w14:paraId="34F75513" w14:textId="77777777" w:rsidR="00BF3F59" w:rsidRPr="001750C0" w:rsidDel="006542F8" w:rsidRDefault="00BF3F59" w:rsidP="000956B0">
            <w:pPr>
              <w:jc w:val="left"/>
              <w:rPr>
                <w:rFonts w:ascii="Verdana" w:hAnsi="Verdana"/>
                <w:sz w:val="16"/>
                <w:szCs w:val="16"/>
              </w:rPr>
            </w:pPr>
            <w:r w:rsidRPr="001750C0">
              <w:rPr>
                <w:rFonts w:ascii="Verdana" w:hAnsi="Verdana"/>
                <w:sz w:val="16"/>
                <w:szCs w:val="16"/>
              </w:rPr>
              <w:t>Ch2_DSG_DEG</w:t>
            </w:r>
          </w:p>
        </w:tc>
        <w:tc>
          <w:tcPr>
            <w:tcW w:w="912" w:type="dxa"/>
            <w:shd w:val="clear" w:color="auto" w:fill="auto"/>
          </w:tcPr>
          <w:p w14:paraId="0F878416"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2</w:t>
            </w:r>
          </w:p>
        </w:tc>
        <w:tc>
          <w:tcPr>
            <w:tcW w:w="709" w:type="dxa"/>
          </w:tcPr>
          <w:p w14:paraId="5CE2ECB9"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08A05FE9" w14:textId="77777777" w:rsidR="00BF3F59" w:rsidRPr="001750C0" w:rsidRDefault="00BF3F59" w:rsidP="000956B0">
            <w:pPr>
              <w:rPr>
                <w:rFonts w:ascii="Verdana" w:hAnsi="Verdana"/>
                <w:sz w:val="16"/>
                <w:szCs w:val="16"/>
              </w:rPr>
            </w:pPr>
            <w:r w:rsidRPr="001750C0">
              <w:rPr>
                <w:rFonts w:ascii="Verdana" w:hAnsi="Verdana"/>
                <w:sz w:val="16"/>
                <w:szCs w:val="16"/>
              </w:rPr>
              <w:t>Bit[15:8]: Data Start Gap (units of pixel clock)</w:t>
            </w:r>
          </w:p>
          <w:p w14:paraId="0B8C13F0" w14:textId="77777777" w:rsidR="00BF3F59" w:rsidRPr="001750C0" w:rsidDel="00FD78D8" w:rsidRDefault="00BF3F59" w:rsidP="000956B0">
            <w:pPr>
              <w:rPr>
                <w:rFonts w:ascii="Verdana" w:hAnsi="Verdana"/>
                <w:sz w:val="16"/>
                <w:szCs w:val="16"/>
              </w:rPr>
            </w:pPr>
            <w:r w:rsidRPr="001750C0">
              <w:rPr>
                <w:rFonts w:ascii="Verdana" w:hAnsi="Verdana"/>
                <w:sz w:val="16"/>
                <w:szCs w:val="16"/>
              </w:rPr>
              <w:t>Bit[7:0]: Data End Gap (units of pixel clock)</w:t>
            </w:r>
          </w:p>
        </w:tc>
        <w:tc>
          <w:tcPr>
            <w:tcW w:w="2002" w:type="dxa"/>
          </w:tcPr>
          <w:p w14:paraId="17E58AB3"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0x0804</w:t>
            </w:r>
          </w:p>
        </w:tc>
      </w:tr>
      <w:tr w:rsidR="00BF3F59" w:rsidRPr="001750C0" w14:paraId="0F4BB55E" w14:textId="77777777" w:rsidTr="000956B0">
        <w:tc>
          <w:tcPr>
            <w:tcW w:w="990" w:type="dxa"/>
          </w:tcPr>
          <w:p w14:paraId="05DFF586" w14:textId="77777777" w:rsidR="00BF3F59" w:rsidRPr="001750C0" w:rsidDel="00B40577" w:rsidRDefault="00BF3F59" w:rsidP="000956B0">
            <w:pPr>
              <w:jc w:val="center"/>
              <w:rPr>
                <w:rFonts w:ascii="Verdana" w:hAnsi="Verdana"/>
                <w:sz w:val="16"/>
                <w:szCs w:val="16"/>
              </w:rPr>
            </w:pPr>
            <w:r w:rsidRPr="001750C0">
              <w:rPr>
                <w:rFonts w:ascii="Verdana" w:hAnsi="Verdana"/>
                <w:sz w:val="16"/>
                <w:szCs w:val="16"/>
              </w:rPr>
              <w:t>0x1B</w:t>
            </w:r>
          </w:p>
        </w:tc>
        <w:tc>
          <w:tcPr>
            <w:tcW w:w="1642" w:type="dxa"/>
            <w:shd w:val="clear" w:color="auto" w:fill="auto"/>
          </w:tcPr>
          <w:p w14:paraId="7BDAC10F" w14:textId="77777777" w:rsidR="00BF3F59" w:rsidRPr="001750C0" w:rsidDel="006542F8" w:rsidRDefault="00BF3F59" w:rsidP="000956B0">
            <w:pPr>
              <w:jc w:val="left"/>
              <w:rPr>
                <w:rFonts w:ascii="Verdana" w:hAnsi="Verdana"/>
                <w:sz w:val="16"/>
                <w:szCs w:val="16"/>
              </w:rPr>
            </w:pPr>
            <w:r w:rsidRPr="001750C0">
              <w:rPr>
                <w:rFonts w:ascii="Verdana" w:hAnsi="Verdana"/>
                <w:sz w:val="16"/>
                <w:szCs w:val="16"/>
              </w:rPr>
              <w:t>Ch2_H_Blank</w:t>
            </w:r>
          </w:p>
        </w:tc>
        <w:tc>
          <w:tcPr>
            <w:tcW w:w="912" w:type="dxa"/>
            <w:shd w:val="clear" w:color="auto" w:fill="auto"/>
          </w:tcPr>
          <w:p w14:paraId="122D632C"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2</w:t>
            </w:r>
          </w:p>
        </w:tc>
        <w:tc>
          <w:tcPr>
            <w:tcW w:w="709" w:type="dxa"/>
          </w:tcPr>
          <w:p w14:paraId="7242593C"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76665339" w14:textId="77777777" w:rsidR="00BF3F59" w:rsidRPr="001750C0" w:rsidDel="00FD78D8" w:rsidRDefault="00BF3F59" w:rsidP="000956B0">
            <w:pPr>
              <w:rPr>
                <w:rFonts w:ascii="Verdana" w:hAnsi="Verdana"/>
                <w:sz w:val="16"/>
                <w:szCs w:val="16"/>
              </w:rPr>
            </w:pPr>
            <w:r w:rsidRPr="001750C0">
              <w:rPr>
                <w:rFonts w:ascii="Verdana" w:hAnsi="Verdana"/>
                <w:sz w:val="16"/>
                <w:szCs w:val="16"/>
              </w:rPr>
              <w:t>Number of clock cycle of H Blank (units of pixel clock)</w:t>
            </w:r>
          </w:p>
        </w:tc>
        <w:tc>
          <w:tcPr>
            <w:tcW w:w="2002" w:type="dxa"/>
          </w:tcPr>
          <w:p w14:paraId="4E93986F"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0x0010</w:t>
            </w:r>
          </w:p>
        </w:tc>
      </w:tr>
      <w:tr w:rsidR="00BF3F59" w:rsidRPr="001750C0" w14:paraId="1D0B91BF" w14:textId="77777777" w:rsidTr="000956B0">
        <w:tc>
          <w:tcPr>
            <w:tcW w:w="990" w:type="dxa"/>
          </w:tcPr>
          <w:p w14:paraId="66797EDC" w14:textId="77777777" w:rsidR="00BF3F59" w:rsidRPr="001750C0" w:rsidDel="00B40577" w:rsidRDefault="00BF3F59" w:rsidP="000956B0">
            <w:pPr>
              <w:jc w:val="center"/>
              <w:rPr>
                <w:rFonts w:ascii="Verdana" w:hAnsi="Verdana"/>
                <w:sz w:val="16"/>
                <w:szCs w:val="16"/>
              </w:rPr>
            </w:pPr>
            <w:r w:rsidRPr="001750C0">
              <w:rPr>
                <w:rFonts w:ascii="Verdana" w:hAnsi="Verdana"/>
                <w:sz w:val="16"/>
                <w:szCs w:val="16"/>
              </w:rPr>
              <w:t>0x1C</w:t>
            </w:r>
          </w:p>
        </w:tc>
        <w:tc>
          <w:tcPr>
            <w:tcW w:w="1642" w:type="dxa"/>
            <w:shd w:val="clear" w:color="auto" w:fill="auto"/>
          </w:tcPr>
          <w:p w14:paraId="5E04A219" w14:textId="77777777" w:rsidR="00BF3F59" w:rsidRPr="001750C0" w:rsidDel="006542F8" w:rsidRDefault="00BF3F59" w:rsidP="000956B0">
            <w:pPr>
              <w:jc w:val="left"/>
              <w:rPr>
                <w:rFonts w:ascii="Verdana" w:hAnsi="Verdana"/>
                <w:sz w:val="16"/>
                <w:szCs w:val="16"/>
              </w:rPr>
            </w:pPr>
            <w:r w:rsidRPr="001750C0">
              <w:rPr>
                <w:rFonts w:ascii="Verdana" w:hAnsi="Verdana"/>
                <w:sz w:val="16"/>
                <w:szCs w:val="16"/>
              </w:rPr>
              <w:t>Ch3_Control</w:t>
            </w:r>
          </w:p>
        </w:tc>
        <w:tc>
          <w:tcPr>
            <w:tcW w:w="912" w:type="dxa"/>
            <w:shd w:val="clear" w:color="auto" w:fill="auto"/>
          </w:tcPr>
          <w:p w14:paraId="72CB93A9"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2</w:t>
            </w:r>
          </w:p>
        </w:tc>
        <w:tc>
          <w:tcPr>
            <w:tcW w:w="709" w:type="dxa"/>
          </w:tcPr>
          <w:p w14:paraId="06ECC0E5"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43B0C677" w14:textId="77777777" w:rsidR="00BF3F59" w:rsidRPr="001750C0" w:rsidRDefault="00BF3F59" w:rsidP="000956B0">
            <w:pPr>
              <w:rPr>
                <w:rFonts w:ascii="Verdana" w:hAnsi="Verdana"/>
                <w:sz w:val="16"/>
                <w:szCs w:val="16"/>
              </w:rPr>
            </w:pPr>
            <w:r w:rsidRPr="001750C0">
              <w:rPr>
                <w:rFonts w:ascii="Verdana" w:hAnsi="Verdana"/>
                <w:sz w:val="16"/>
                <w:szCs w:val="16"/>
              </w:rPr>
              <w:t xml:space="preserve">Bit[15:8]:Frame </w:t>
            </w:r>
            <w:commentRangeStart w:id="144"/>
            <w:r w:rsidRPr="001750C0">
              <w:rPr>
                <w:rFonts w:ascii="Verdana" w:hAnsi="Verdana"/>
                <w:sz w:val="16"/>
                <w:szCs w:val="16"/>
              </w:rPr>
              <w:t>Rate</w:t>
            </w:r>
            <w:commentRangeEnd w:id="144"/>
            <w:r w:rsidRPr="001750C0">
              <w:rPr>
                <w:rStyle w:val="CommentReference"/>
                <w:rFonts w:ascii="Verdana" w:hAnsi="Verdana"/>
              </w:rPr>
              <w:commentReference w:id="144"/>
            </w:r>
            <w:r w:rsidRPr="001750C0">
              <w:rPr>
                <w:rFonts w:ascii="Verdana" w:hAnsi="Verdana"/>
                <w:sz w:val="16"/>
                <w:szCs w:val="16"/>
              </w:rPr>
              <w:t xml:space="preserve"> </w:t>
            </w:r>
          </w:p>
          <w:p w14:paraId="6FBAA2B0" w14:textId="77777777" w:rsidR="00BF3F59" w:rsidRPr="001750C0" w:rsidRDefault="00BF3F59" w:rsidP="000956B0">
            <w:pPr>
              <w:rPr>
                <w:rFonts w:ascii="Verdana" w:hAnsi="Verdana"/>
                <w:sz w:val="16"/>
                <w:szCs w:val="16"/>
              </w:rPr>
            </w:pPr>
            <w:r w:rsidRPr="001750C0">
              <w:rPr>
                <w:rFonts w:ascii="Verdana" w:hAnsi="Verdana"/>
                <w:sz w:val="16"/>
                <w:szCs w:val="16"/>
              </w:rPr>
              <w:t xml:space="preserve">   00-01: 1 frame per second</w:t>
            </w:r>
          </w:p>
          <w:p w14:paraId="66002382" w14:textId="77777777" w:rsidR="00BF3F59" w:rsidRPr="001750C0" w:rsidRDefault="00BF3F59" w:rsidP="000956B0">
            <w:pPr>
              <w:rPr>
                <w:rFonts w:ascii="Verdana" w:hAnsi="Verdana"/>
                <w:sz w:val="16"/>
                <w:szCs w:val="16"/>
              </w:rPr>
            </w:pPr>
            <w:r w:rsidRPr="001750C0">
              <w:rPr>
                <w:rFonts w:ascii="Verdana" w:hAnsi="Verdana"/>
                <w:sz w:val="16"/>
                <w:szCs w:val="16"/>
              </w:rPr>
              <w:t xml:space="preserve">   02-0xFF: 2-255 frames per second</w:t>
            </w:r>
          </w:p>
          <w:p w14:paraId="2E5F2FE2" w14:textId="77777777" w:rsidR="00BF3F59" w:rsidRPr="001750C0" w:rsidRDefault="00BF3F59" w:rsidP="000956B0">
            <w:pPr>
              <w:rPr>
                <w:rFonts w:ascii="Verdana" w:hAnsi="Verdana"/>
                <w:sz w:val="16"/>
                <w:szCs w:val="16"/>
              </w:rPr>
            </w:pPr>
            <w:r w:rsidRPr="001750C0">
              <w:rPr>
                <w:rFonts w:ascii="Verdana" w:hAnsi="Verdana"/>
                <w:sz w:val="16"/>
                <w:szCs w:val="16"/>
              </w:rPr>
              <w:t>Bit[7]: Pattern Select</w:t>
            </w:r>
          </w:p>
          <w:p w14:paraId="14BCBC08" w14:textId="77777777" w:rsidR="00BF3F59" w:rsidRPr="001750C0" w:rsidRDefault="00BF3F59" w:rsidP="000956B0">
            <w:pPr>
              <w:rPr>
                <w:rFonts w:ascii="Verdana" w:hAnsi="Verdana"/>
                <w:sz w:val="16"/>
                <w:szCs w:val="16"/>
              </w:rPr>
            </w:pPr>
            <w:r w:rsidRPr="001750C0">
              <w:rPr>
                <w:rFonts w:ascii="Verdana" w:hAnsi="Verdana"/>
                <w:sz w:val="16"/>
                <w:szCs w:val="16"/>
              </w:rPr>
              <w:t xml:space="preserve">   0: Moving Pattern</w:t>
            </w:r>
          </w:p>
          <w:p w14:paraId="27864AF6" w14:textId="77777777" w:rsidR="00BF3F59" w:rsidRPr="001750C0" w:rsidRDefault="00BF3F59" w:rsidP="000956B0">
            <w:pPr>
              <w:rPr>
                <w:rFonts w:ascii="Verdana" w:hAnsi="Verdana"/>
                <w:sz w:val="16"/>
                <w:szCs w:val="16"/>
              </w:rPr>
            </w:pPr>
            <w:r w:rsidRPr="001750C0">
              <w:rPr>
                <w:rFonts w:ascii="Verdana" w:hAnsi="Verdana"/>
                <w:sz w:val="16"/>
                <w:szCs w:val="16"/>
              </w:rPr>
              <w:t xml:space="preserve">   1: Fixed Pattern</w:t>
            </w:r>
          </w:p>
          <w:p w14:paraId="65F680DA" w14:textId="77777777" w:rsidR="00BF3F59" w:rsidRPr="001750C0" w:rsidRDefault="00BF3F59" w:rsidP="000956B0">
            <w:pPr>
              <w:rPr>
                <w:rFonts w:ascii="Verdana" w:hAnsi="Verdana"/>
                <w:sz w:val="16"/>
                <w:szCs w:val="16"/>
              </w:rPr>
            </w:pPr>
            <w:r w:rsidRPr="001750C0">
              <w:rPr>
                <w:rFonts w:ascii="Verdana" w:hAnsi="Verdana"/>
                <w:sz w:val="16"/>
                <w:szCs w:val="16"/>
              </w:rPr>
              <w:t>Bit[6:5]: Four kind of patterns</w:t>
            </w:r>
          </w:p>
          <w:p w14:paraId="3CBA21F5" w14:textId="77777777" w:rsidR="00BF3F59" w:rsidRPr="001750C0" w:rsidRDefault="00BF3F59" w:rsidP="000956B0">
            <w:pPr>
              <w:rPr>
                <w:rFonts w:ascii="Verdana" w:hAnsi="Verdana"/>
                <w:sz w:val="16"/>
                <w:szCs w:val="16"/>
              </w:rPr>
            </w:pPr>
            <w:r w:rsidRPr="001750C0">
              <w:rPr>
                <w:rFonts w:ascii="Verdana" w:hAnsi="Verdana"/>
                <w:sz w:val="16"/>
                <w:szCs w:val="16"/>
              </w:rPr>
              <w:t xml:space="preserve">   </w:t>
            </w:r>
            <w:commentRangeStart w:id="145"/>
            <w:r w:rsidRPr="001750C0">
              <w:rPr>
                <w:rFonts w:ascii="Verdana" w:hAnsi="Verdana"/>
                <w:sz w:val="16"/>
                <w:szCs w:val="16"/>
              </w:rPr>
              <w:t>2’b11: 3 vertical bars</w:t>
            </w:r>
          </w:p>
          <w:p w14:paraId="4BB58A05" w14:textId="77777777" w:rsidR="00BF3F59" w:rsidRPr="001750C0" w:rsidRDefault="00BF3F59" w:rsidP="000956B0">
            <w:pPr>
              <w:rPr>
                <w:rFonts w:ascii="Verdana" w:hAnsi="Verdana"/>
                <w:sz w:val="16"/>
                <w:szCs w:val="16"/>
              </w:rPr>
            </w:pPr>
            <w:r w:rsidRPr="001750C0">
              <w:rPr>
                <w:rFonts w:ascii="Verdana" w:hAnsi="Verdana"/>
                <w:sz w:val="16"/>
                <w:szCs w:val="16"/>
              </w:rPr>
              <w:t xml:space="preserve">   2’b10: 5 vertical bars</w:t>
            </w:r>
          </w:p>
          <w:p w14:paraId="0E7CCFBD" w14:textId="77777777" w:rsidR="00BF3F59" w:rsidRPr="001750C0" w:rsidRDefault="00BF3F59" w:rsidP="000956B0">
            <w:pPr>
              <w:rPr>
                <w:rFonts w:ascii="Verdana" w:hAnsi="Verdana"/>
                <w:sz w:val="16"/>
                <w:szCs w:val="16"/>
              </w:rPr>
            </w:pPr>
            <w:r w:rsidRPr="001750C0">
              <w:rPr>
                <w:rFonts w:ascii="Verdana" w:hAnsi="Verdana"/>
                <w:sz w:val="16"/>
                <w:szCs w:val="16"/>
              </w:rPr>
              <w:t xml:space="preserve">   2’b01: 7 vertical bars</w:t>
            </w:r>
          </w:p>
          <w:p w14:paraId="653A4B0B" w14:textId="77777777" w:rsidR="00BF3F59" w:rsidRPr="001750C0" w:rsidRDefault="00BF3F59" w:rsidP="000956B0">
            <w:pPr>
              <w:rPr>
                <w:rFonts w:ascii="Verdana" w:hAnsi="Verdana"/>
                <w:sz w:val="16"/>
                <w:szCs w:val="16"/>
              </w:rPr>
            </w:pPr>
            <w:r w:rsidRPr="001750C0">
              <w:rPr>
                <w:rFonts w:ascii="Verdana" w:hAnsi="Verdana"/>
                <w:sz w:val="16"/>
                <w:szCs w:val="16"/>
              </w:rPr>
              <w:t xml:space="preserve">   2’b00:</w:t>
            </w:r>
            <w:commentRangeEnd w:id="145"/>
            <w:r w:rsidRPr="001750C0">
              <w:rPr>
                <w:rStyle w:val="CommentReference"/>
                <w:rFonts w:ascii="Verdana" w:hAnsi="Verdana"/>
              </w:rPr>
              <w:commentReference w:id="145"/>
            </w:r>
            <w:r w:rsidRPr="001750C0">
              <w:rPr>
                <w:rFonts w:ascii="Verdana" w:hAnsi="Verdana"/>
                <w:sz w:val="16"/>
                <w:szCs w:val="16"/>
              </w:rPr>
              <w:t xml:space="preserve"> 8 vertical bars</w:t>
            </w:r>
          </w:p>
          <w:p w14:paraId="085DC67B" w14:textId="77777777" w:rsidR="00BF3F59" w:rsidRPr="001750C0" w:rsidDel="00FD78D8" w:rsidRDefault="00BF3F59" w:rsidP="000956B0">
            <w:pPr>
              <w:rPr>
                <w:rFonts w:ascii="Verdana" w:hAnsi="Verdana"/>
                <w:sz w:val="16"/>
                <w:szCs w:val="16"/>
              </w:rPr>
            </w:pPr>
            <w:r w:rsidRPr="001750C0">
              <w:rPr>
                <w:rFonts w:ascii="Verdana" w:hAnsi="Verdana"/>
                <w:sz w:val="16"/>
                <w:szCs w:val="16"/>
              </w:rPr>
              <w:t>Bit[4:0]: Reserved</w:t>
            </w:r>
          </w:p>
        </w:tc>
        <w:tc>
          <w:tcPr>
            <w:tcW w:w="2002" w:type="dxa"/>
          </w:tcPr>
          <w:p w14:paraId="10941C3A"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0x3C50</w:t>
            </w:r>
          </w:p>
        </w:tc>
      </w:tr>
      <w:tr w:rsidR="00BF3F59" w:rsidRPr="001750C0" w14:paraId="2EC1293D" w14:textId="77777777" w:rsidTr="000956B0">
        <w:tc>
          <w:tcPr>
            <w:tcW w:w="990" w:type="dxa"/>
          </w:tcPr>
          <w:p w14:paraId="5FE31A76" w14:textId="77777777" w:rsidR="00BF3F59" w:rsidRPr="001750C0" w:rsidDel="00B40577" w:rsidRDefault="00BF3F59" w:rsidP="000956B0">
            <w:pPr>
              <w:jc w:val="center"/>
              <w:rPr>
                <w:rFonts w:ascii="Verdana" w:hAnsi="Verdana"/>
                <w:sz w:val="16"/>
                <w:szCs w:val="16"/>
              </w:rPr>
            </w:pPr>
            <w:r w:rsidRPr="001750C0">
              <w:rPr>
                <w:rFonts w:ascii="Verdana" w:hAnsi="Verdana"/>
                <w:sz w:val="16"/>
                <w:szCs w:val="16"/>
              </w:rPr>
              <w:t>0x1D</w:t>
            </w:r>
          </w:p>
        </w:tc>
        <w:tc>
          <w:tcPr>
            <w:tcW w:w="1642" w:type="dxa"/>
            <w:shd w:val="clear" w:color="auto" w:fill="auto"/>
          </w:tcPr>
          <w:p w14:paraId="267B050C" w14:textId="77777777" w:rsidR="00BF3F59" w:rsidRPr="001750C0" w:rsidDel="006542F8" w:rsidRDefault="00BF3F59" w:rsidP="000956B0">
            <w:pPr>
              <w:jc w:val="left"/>
              <w:rPr>
                <w:rFonts w:ascii="Verdana" w:hAnsi="Verdana"/>
                <w:sz w:val="16"/>
                <w:szCs w:val="16"/>
              </w:rPr>
            </w:pPr>
            <w:r w:rsidRPr="001750C0">
              <w:rPr>
                <w:rFonts w:ascii="Verdana" w:hAnsi="Verdana"/>
                <w:sz w:val="16"/>
                <w:szCs w:val="16"/>
              </w:rPr>
              <w:t>Ch3_LSG_LEG</w:t>
            </w:r>
          </w:p>
        </w:tc>
        <w:tc>
          <w:tcPr>
            <w:tcW w:w="912" w:type="dxa"/>
            <w:shd w:val="clear" w:color="auto" w:fill="auto"/>
          </w:tcPr>
          <w:p w14:paraId="587D7194"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2</w:t>
            </w:r>
          </w:p>
        </w:tc>
        <w:tc>
          <w:tcPr>
            <w:tcW w:w="709" w:type="dxa"/>
          </w:tcPr>
          <w:p w14:paraId="5F7B1AE6"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10C3C51F" w14:textId="77777777" w:rsidR="00BF3F59" w:rsidRPr="001750C0" w:rsidRDefault="00BF3F59" w:rsidP="000956B0">
            <w:pPr>
              <w:rPr>
                <w:rFonts w:ascii="Verdana" w:hAnsi="Verdana"/>
                <w:sz w:val="16"/>
                <w:szCs w:val="16"/>
              </w:rPr>
            </w:pPr>
            <w:r w:rsidRPr="001750C0">
              <w:rPr>
                <w:rFonts w:ascii="Verdana" w:hAnsi="Verdana"/>
                <w:sz w:val="16"/>
                <w:szCs w:val="16"/>
              </w:rPr>
              <w:t>Bit[15:8]: Line Start Gap (units of pixel clock)</w:t>
            </w:r>
          </w:p>
          <w:p w14:paraId="416DE864" w14:textId="77777777" w:rsidR="00BF3F59" w:rsidRPr="001750C0" w:rsidDel="00FD78D8" w:rsidRDefault="00BF3F59" w:rsidP="000956B0">
            <w:pPr>
              <w:rPr>
                <w:rFonts w:ascii="Verdana" w:hAnsi="Verdana"/>
                <w:sz w:val="16"/>
                <w:szCs w:val="16"/>
              </w:rPr>
            </w:pPr>
            <w:r w:rsidRPr="001750C0">
              <w:rPr>
                <w:rFonts w:ascii="Verdana" w:hAnsi="Verdana"/>
                <w:sz w:val="16"/>
                <w:szCs w:val="16"/>
              </w:rPr>
              <w:lastRenderedPageBreak/>
              <w:t>Bit[7:0]: Line End Gap (units of pixel clock)</w:t>
            </w:r>
          </w:p>
        </w:tc>
        <w:tc>
          <w:tcPr>
            <w:tcW w:w="2002" w:type="dxa"/>
          </w:tcPr>
          <w:p w14:paraId="30790BA9"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lastRenderedPageBreak/>
              <w:t>0x0804</w:t>
            </w:r>
          </w:p>
        </w:tc>
      </w:tr>
      <w:tr w:rsidR="00BF3F59" w:rsidRPr="001750C0" w14:paraId="2C845E31" w14:textId="77777777" w:rsidTr="000956B0">
        <w:tc>
          <w:tcPr>
            <w:tcW w:w="990" w:type="dxa"/>
          </w:tcPr>
          <w:p w14:paraId="4357D0A4" w14:textId="77777777" w:rsidR="00BF3F59" w:rsidRPr="001750C0" w:rsidDel="00B40577" w:rsidRDefault="00BF3F59" w:rsidP="000956B0">
            <w:pPr>
              <w:jc w:val="center"/>
              <w:rPr>
                <w:rFonts w:ascii="Verdana" w:hAnsi="Verdana"/>
                <w:sz w:val="16"/>
                <w:szCs w:val="16"/>
              </w:rPr>
            </w:pPr>
            <w:r w:rsidRPr="001750C0">
              <w:rPr>
                <w:rFonts w:ascii="Verdana" w:hAnsi="Verdana"/>
                <w:sz w:val="16"/>
                <w:szCs w:val="16"/>
              </w:rPr>
              <w:lastRenderedPageBreak/>
              <w:t>0x1E</w:t>
            </w:r>
          </w:p>
        </w:tc>
        <w:tc>
          <w:tcPr>
            <w:tcW w:w="1642" w:type="dxa"/>
            <w:shd w:val="clear" w:color="auto" w:fill="auto"/>
          </w:tcPr>
          <w:p w14:paraId="1AEC085C" w14:textId="77777777" w:rsidR="00BF3F59" w:rsidRPr="001750C0" w:rsidDel="006542F8" w:rsidRDefault="00BF3F59" w:rsidP="000956B0">
            <w:pPr>
              <w:jc w:val="left"/>
              <w:rPr>
                <w:rFonts w:ascii="Verdana" w:hAnsi="Verdana"/>
                <w:sz w:val="16"/>
                <w:szCs w:val="16"/>
              </w:rPr>
            </w:pPr>
            <w:r w:rsidRPr="001750C0">
              <w:rPr>
                <w:rFonts w:ascii="Verdana" w:hAnsi="Verdana"/>
                <w:sz w:val="16"/>
                <w:szCs w:val="16"/>
              </w:rPr>
              <w:t>Ch3_DSG_DEG</w:t>
            </w:r>
          </w:p>
        </w:tc>
        <w:tc>
          <w:tcPr>
            <w:tcW w:w="912" w:type="dxa"/>
            <w:shd w:val="clear" w:color="auto" w:fill="auto"/>
          </w:tcPr>
          <w:p w14:paraId="6C0970A9"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2</w:t>
            </w:r>
          </w:p>
        </w:tc>
        <w:tc>
          <w:tcPr>
            <w:tcW w:w="709" w:type="dxa"/>
          </w:tcPr>
          <w:p w14:paraId="4133E8EC"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7F7B845E" w14:textId="77777777" w:rsidR="00BF3F59" w:rsidRPr="001750C0" w:rsidRDefault="00BF3F59" w:rsidP="000956B0">
            <w:pPr>
              <w:rPr>
                <w:rFonts w:ascii="Verdana" w:hAnsi="Verdana"/>
                <w:sz w:val="16"/>
                <w:szCs w:val="16"/>
              </w:rPr>
            </w:pPr>
            <w:r w:rsidRPr="001750C0">
              <w:rPr>
                <w:rFonts w:ascii="Verdana" w:hAnsi="Verdana"/>
                <w:sz w:val="16"/>
                <w:szCs w:val="16"/>
              </w:rPr>
              <w:t>Bit[15:8]: Data Start Gap (units of pixel clock)</w:t>
            </w:r>
          </w:p>
          <w:p w14:paraId="4091F3CC" w14:textId="77777777" w:rsidR="00BF3F59" w:rsidRPr="001750C0" w:rsidDel="00FD78D8" w:rsidRDefault="00BF3F59" w:rsidP="000956B0">
            <w:pPr>
              <w:rPr>
                <w:rFonts w:ascii="Verdana" w:hAnsi="Verdana"/>
                <w:sz w:val="16"/>
                <w:szCs w:val="16"/>
              </w:rPr>
            </w:pPr>
            <w:r w:rsidRPr="001750C0">
              <w:rPr>
                <w:rFonts w:ascii="Verdana" w:hAnsi="Verdana"/>
                <w:sz w:val="16"/>
                <w:szCs w:val="16"/>
              </w:rPr>
              <w:t>Bit[7:0]: Data End Gap (units of pixel clock)</w:t>
            </w:r>
          </w:p>
        </w:tc>
        <w:tc>
          <w:tcPr>
            <w:tcW w:w="2002" w:type="dxa"/>
          </w:tcPr>
          <w:p w14:paraId="3A42B772"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0x0804</w:t>
            </w:r>
          </w:p>
        </w:tc>
      </w:tr>
      <w:tr w:rsidR="00BF3F59" w:rsidRPr="001750C0" w14:paraId="323B331F" w14:textId="77777777" w:rsidTr="000956B0">
        <w:tc>
          <w:tcPr>
            <w:tcW w:w="990" w:type="dxa"/>
          </w:tcPr>
          <w:p w14:paraId="6D1E461B" w14:textId="77777777" w:rsidR="00BF3F59" w:rsidRPr="001750C0" w:rsidDel="00B40577" w:rsidRDefault="00BF3F59" w:rsidP="000956B0">
            <w:pPr>
              <w:jc w:val="center"/>
              <w:rPr>
                <w:rFonts w:ascii="Verdana" w:hAnsi="Verdana"/>
                <w:sz w:val="16"/>
                <w:szCs w:val="16"/>
              </w:rPr>
            </w:pPr>
            <w:r w:rsidRPr="001750C0">
              <w:rPr>
                <w:rFonts w:ascii="Verdana" w:hAnsi="Verdana"/>
                <w:sz w:val="16"/>
                <w:szCs w:val="16"/>
              </w:rPr>
              <w:t>0x1F</w:t>
            </w:r>
          </w:p>
        </w:tc>
        <w:tc>
          <w:tcPr>
            <w:tcW w:w="1642" w:type="dxa"/>
            <w:shd w:val="clear" w:color="auto" w:fill="auto"/>
          </w:tcPr>
          <w:p w14:paraId="3D745E83" w14:textId="77777777" w:rsidR="00BF3F59" w:rsidRPr="001750C0" w:rsidDel="006542F8" w:rsidRDefault="00BF3F59" w:rsidP="000956B0">
            <w:pPr>
              <w:jc w:val="left"/>
              <w:rPr>
                <w:rFonts w:ascii="Verdana" w:hAnsi="Verdana"/>
                <w:sz w:val="16"/>
                <w:szCs w:val="16"/>
              </w:rPr>
            </w:pPr>
            <w:r w:rsidRPr="001750C0">
              <w:rPr>
                <w:rFonts w:ascii="Verdana" w:hAnsi="Verdana"/>
                <w:sz w:val="16"/>
                <w:szCs w:val="16"/>
              </w:rPr>
              <w:t>Ch3_H_Blank</w:t>
            </w:r>
          </w:p>
        </w:tc>
        <w:tc>
          <w:tcPr>
            <w:tcW w:w="912" w:type="dxa"/>
            <w:shd w:val="clear" w:color="auto" w:fill="auto"/>
          </w:tcPr>
          <w:p w14:paraId="345AA63A"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2</w:t>
            </w:r>
          </w:p>
        </w:tc>
        <w:tc>
          <w:tcPr>
            <w:tcW w:w="709" w:type="dxa"/>
          </w:tcPr>
          <w:p w14:paraId="14A7C25C"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02D7FB3F" w14:textId="77777777" w:rsidR="00BF3F59" w:rsidRPr="001750C0" w:rsidDel="00FD78D8" w:rsidRDefault="00BF3F59" w:rsidP="000956B0">
            <w:pPr>
              <w:rPr>
                <w:rFonts w:ascii="Verdana" w:hAnsi="Verdana"/>
                <w:sz w:val="16"/>
                <w:szCs w:val="16"/>
              </w:rPr>
            </w:pPr>
            <w:r w:rsidRPr="001750C0">
              <w:rPr>
                <w:rFonts w:ascii="Verdana" w:hAnsi="Verdana"/>
                <w:sz w:val="16"/>
                <w:szCs w:val="16"/>
              </w:rPr>
              <w:t>Number of clock cycle of H Blank (units of pixel clock)</w:t>
            </w:r>
          </w:p>
        </w:tc>
        <w:tc>
          <w:tcPr>
            <w:tcW w:w="2002" w:type="dxa"/>
          </w:tcPr>
          <w:p w14:paraId="32CE5FBA"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0x0010</w:t>
            </w:r>
          </w:p>
        </w:tc>
      </w:tr>
      <w:tr w:rsidR="00BF3F59" w:rsidRPr="001750C0" w14:paraId="60C809E7" w14:textId="77777777" w:rsidTr="000956B0">
        <w:tc>
          <w:tcPr>
            <w:tcW w:w="990" w:type="dxa"/>
          </w:tcPr>
          <w:p w14:paraId="242500DC" w14:textId="77777777" w:rsidR="00BF3F59" w:rsidRPr="001750C0" w:rsidDel="00B40577" w:rsidRDefault="00BF3F59" w:rsidP="000956B0">
            <w:pPr>
              <w:jc w:val="center"/>
              <w:rPr>
                <w:rFonts w:ascii="Verdana" w:hAnsi="Verdana"/>
                <w:sz w:val="16"/>
                <w:szCs w:val="16"/>
              </w:rPr>
            </w:pPr>
            <w:r w:rsidRPr="001750C0">
              <w:rPr>
                <w:rFonts w:ascii="Verdana" w:hAnsi="Verdana"/>
                <w:sz w:val="16"/>
                <w:szCs w:val="16"/>
              </w:rPr>
              <w:t>0x20</w:t>
            </w:r>
          </w:p>
        </w:tc>
        <w:tc>
          <w:tcPr>
            <w:tcW w:w="1642" w:type="dxa"/>
            <w:shd w:val="clear" w:color="auto" w:fill="auto"/>
          </w:tcPr>
          <w:p w14:paraId="3A9EAE2C" w14:textId="77777777" w:rsidR="00BF3F59" w:rsidRPr="001750C0" w:rsidDel="006542F8" w:rsidRDefault="00BF3F59" w:rsidP="000956B0">
            <w:pPr>
              <w:jc w:val="left"/>
              <w:rPr>
                <w:rFonts w:ascii="Verdana" w:hAnsi="Verdana"/>
                <w:sz w:val="16"/>
                <w:szCs w:val="16"/>
              </w:rPr>
            </w:pPr>
            <w:r w:rsidRPr="001750C0">
              <w:rPr>
                <w:rFonts w:ascii="Verdana" w:hAnsi="Verdana"/>
                <w:sz w:val="16"/>
                <w:szCs w:val="16"/>
              </w:rPr>
              <w:t>Ch0_Low_Mark</w:t>
            </w:r>
          </w:p>
        </w:tc>
        <w:tc>
          <w:tcPr>
            <w:tcW w:w="912" w:type="dxa"/>
            <w:shd w:val="clear" w:color="auto" w:fill="auto"/>
          </w:tcPr>
          <w:p w14:paraId="748C94F0"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2</w:t>
            </w:r>
          </w:p>
        </w:tc>
        <w:tc>
          <w:tcPr>
            <w:tcW w:w="709" w:type="dxa"/>
          </w:tcPr>
          <w:p w14:paraId="503ABBEA"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7847DC3E" w14:textId="77777777" w:rsidR="00BF3F59" w:rsidRPr="001750C0" w:rsidDel="00FD78D8" w:rsidRDefault="00BF3F59" w:rsidP="000956B0">
            <w:pPr>
              <w:rPr>
                <w:rFonts w:ascii="Verdana" w:hAnsi="Verdana"/>
                <w:sz w:val="16"/>
                <w:szCs w:val="16"/>
              </w:rPr>
            </w:pPr>
            <w:r w:rsidRPr="001750C0">
              <w:rPr>
                <w:rFonts w:ascii="Verdana" w:hAnsi="Verdana"/>
                <w:sz w:val="16"/>
                <w:szCs w:val="16"/>
              </w:rPr>
              <w:t>Water Mark of channel 0</w:t>
            </w:r>
          </w:p>
        </w:tc>
        <w:tc>
          <w:tcPr>
            <w:tcW w:w="2002" w:type="dxa"/>
          </w:tcPr>
          <w:p w14:paraId="77D9275D"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0x0000</w:t>
            </w:r>
          </w:p>
        </w:tc>
      </w:tr>
      <w:tr w:rsidR="00BF3F59" w:rsidRPr="001750C0" w14:paraId="3FDB33CA" w14:textId="77777777" w:rsidTr="000956B0">
        <w:tc>
          <w:tcPr>
            <w:tcW w:w="990" w:type="dxa"/>
          </w:tcPr>
          <w:p w14:paraId="7530CB24" w14:textId="77777777" w:rsidR="00BF3F59" w:rsidRPr="001750C0" w:rsidDel="00B40577" w:rsidRDefault="00BF3F59" w:rsidP="000956B0">
            <w:pPr>
              <w:jc w:val="center"/>
              <w:rPr>
                <w:rFonts w:ascii="Verdana" w:hAnsi="Verdana"/>
                <w:sz w:val="16"/>
                <w:szCs w:val="16"/>
              </w:rPr>
            </w:pPr>
            <w:r w:rsidRPr="001750C0">
              <w:rPr>
                <w:rFonts w:ascii="Verdana" w:hAnsi="Verdana"/>
                <w:sz w:val="16"/>
                <w:szCs w:val="16"/>
              </w:rPr>
              <w:t>0x21</w:t>
            </w:r>
          </w:p>
        </w:tc>
        <w:tc>
          <w:tcPr>
            <w:tcW w:w="1642" w:type="dxa"/>
            <w:shd w:val="clear" w:color="auto" w:fill="auto"/>
          </w:tcPr>
          <w:p w14:paraId="6BEE1751" w14:textId="77777777" w:rsidR="00BF3F59" w:rsidRPr="001750C0" w:rsidDel="006542F8" w:rsidRDefault="00BF3F59" w:rsidP="000956B0">
            <w:pPr>
              <w:jc w:val="left"/>
              <w:rPr>
                <w:rFonts w:ascii="Verdana" w:hAnsi="Verdana"/>
                <w:sz w:val="16"/>
                <w:szCs w:val="16"/>
              </w:rPr>
            </w:pPr>
            <w:r w:rsidRPr="001750C0">
              <w:rPr>
                <w:rFonts w:ascii="Verdana" w:hAnsi="Verdana"/>
                <w:sz w:val="16"/>
                <w:szCs w:val="16"/>
              </w:rPr>
              <w:t>Ch0_High_Mark</w:t>
            </w:r>
          </w:p>
        </w:tc>
        <w:tc>
          <w:tcPr>
            <w:tcW w:w="912" w:type="dxa"/>
            <w:shd w:val="clear" w:color="auto" w:fill="auto"/>
          </w:tcPr>
          <w:p w14:paraId="2801665A"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2</w:t>
            </w:r>
          </w:p>
        </w:tc>
        <w:tc>
          <w:tcPr>
            <w:tcW w:w="709" w:type="dxa"/>
          </w:tcPr>
          <w:p w14:paraId="58C06223"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6781B194" w14:textId="77777777" w:rsidR="00BF3F59" w:rsidRPr="001750C0" w:rsidDel="00FD78D8" w:rsidRDefault="00BF3F59" w:rsidP="000956B0">
            <w:pPr>
              <w:rPr>
                <w:rFonts w:ascii="Verdana" w:hAnsi="Verdana"/>
                <w:sz w:val="16"/>
                <w:szCs w:val="16"/>
              </w:rPr>
            </w:pPr>
            <w:r w:rsidRPr="001750C0">
              <w:rPr>
                <w:rFonts w:ascii="Verdana" w:hAnsi="Verdana"/>
                <w:sz w:val="16"/>
                <w:szCs w:val="16"/>
              </w:rPr>
              <w:t>Buffer size of channel 0</w:t>
            </w:r>
          </w:p>
        </w:tc>
        <w:tc>
          <w:tcPr>
            <w:tcW w:w="2002" w:type="dxa"/>
          </w:tcPr>
          <w:p w14:paraId="758664F0"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0x0FFF</w:t>
            </w:r>
          </w:p>
        </w:tc>
      </w:tr>
      <w:tr w:rsidR="00BF3F59" w:rsidRPr="001750C0" w14:paraId="1CE771D5" w14:textId="77777777" w:rsidTr="000956B0">
        <w:tc>
          <w:tcPr>
            <w:tcW w:w="990" w:type="dxa"/>
          </w:tcPr>
          <w:p w14:paraId="575E95BD" w14:textId="77777777" w:rsidR="00BF3F59" w:rsidRPr="001750C0" w:rsidDel="00B40577" w:rsidRDefault="00BF3F59" w:rsidP="000956B0">
            <w:pPr>
              <w:jc w:val="center"/>
              <w:rPr>
                <w:rFonts w:ascii="Verdana" w:hAnsi="Verdana"/>
                <w:sz w:val="16"/>
                <w:szCs w:val="16"/>
              </w:rPr>
            </w:pPr>
            <w:r w:rsidRPr="001750C0">
              <w:rPr>
                <w:rFonts w:ascii="Verdana" w:hAnsi="Verdana"/>
                <w:sz w:val="16"/>
                <w:szCs w:val="16"/>
              </w:rPr>
              <w:t>0x22</w:t>
            </w:r>
          </w:p>
        </w:tc>
        <w:tc>
          <w:tcPr>
            <w:tcW w:w="1642" w:type="dxa"/>
            <w:shd w:val="clear" w:color="auto" w:fill="auto"/>
          </w:tcPr>
          <w:p w14:paraId="62A346D4" w14:textId="77777777" w:rsidR="00BF3F59" w:rsidRPr="001750C0" w:rsidDel="006542F8" w:rsidRDefault="00BF3F59" w:rsidP="000956B0">
            <w:pPr>
              <w:jc w:val="left"/>
              <w:rPr>
                <w:rFonts w:ascii="Verdana" w:hAnsi="Verdana"/>
                <w:sz w:val="16"/>
                <w:szCs w:val="16"/>
              </w:rPr>
            </w:pPr>
            <w:r w:rsidRPr="001750C0">
              <w:rPr>
                <w:rFonts w:ascii="Verdana" w:hAnsi="Verdana"/>
                <w:sz w:val="16"/>
                <w:szCs w:val="16"/>
              </w:rPr>
              <w:t>Ch1_Low_Mark</w:t>
            </w:r>
          </w:p>
        </w:tc>
        <w:tc>
          <w:tcPr>
            <w:tcW w:w="912" w:type="dxa"/>
            <w:shd w:val="clear" w:color="auto" w:fill="auto"/>
          </w:tcPr>
          <w:p w14:paraId="2CE124AF"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2</w:t>
            </w:r>
          </w:p>
        </w:tc>
        <w:tc>
          <w:tcPr>
            <w:tcW w:w="709" w:type="dxa"/>
          </w:tcPr>
          <w:p w14:paraId="5449161B"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12E1DD0F" w14:textId="77777777" w:rsidR="00BF3F59" w:rsidRPr="001750C0" w:rsidDel="00FD78D8" w:rsidRDefault="00BF3F59" w:rsidP="000956B0">
            <w:pPr>
              <w:rPr>
                <w:rFonts w:ascii="Verdana" w:hAnsi="Verdana"/>
                <w:sz w:val="16"/>
                <w:szCs w:val="16"/>
              </w:rPr>
            </w:pPr>
            <w:r w:rsidRPr="001750C0">
              <w:rPr>
                <w:rFonts w:ascii="Verdana" w:hAnsi="Verdana"/>
                <w:sz w:val="16"/>
                <w:szCs w:val="16"/>
              </w:rPr>
              <w:t>Water Mark of channel 1</w:t>
            </w:r>
          </w:p>
        </w:tc>
        <w:tc>
          <w:tcPr>
            <w:tcW w:w="2002" w:type="dxa"/>
          </w:tcPr>
          <w:p w14:paraId="7DEA345B"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0x0000</w:t>
            </w:r>
          </w:p>
        </w:tc>
      </w:tr>
      <w:tr w:rsidR="00BF3F59" w:rsidRPr="001750C0" w14:paraId="2B09D341" w14:textId="77777777" w:rsidTr="000956B0">
        <w:tc>
          <w:tcPr>
            <w:tcW w:w="990" w:type="dxa"/>
          </w:tcPr>
          <w:p w14:paraId="7606CC12" w14:textId="77777777" w:rsidR="00BF3F59" w:rsidRPr="001750C0" w:rsidDel="00B40577" w:rsidRDefault="00BF3F59" w:rsidP="000956B0">
            <w:pPr>
              <w:jc w:val="center"/>
              <w:rPr>
                <w:rFonts w:ascii="Verdana" w:hAnsi="Verdana"/>
                <w:sz w:val="16"/>
                <w:szCs w:val="16"/>
              </w:rPr>
            </w:pPr>
            <w:r w:rsidRPr="001750C0">
              <w:rPr>
                <w:rFonts w:ascii="Verdana" w:hAnsi="Verdana"/>
                <w:sz w:val="16"/>
                <w:szCs w:val="16"/>
              </w:rPr>
              <w:t>0x23</w:t>
            </w:r>
          </w:p>
        </w:tc>
        <w:tc>
          <w:tcPr>
            <w:tcW w:w="1642" w:type="dxa"/>
            <w:shd w:val="clear" w:color="auto" w:fill="auto"/>
          </w:tcPr>
          <w:p w14:paraId="7DCFCA9E" w14:textId="77777777" w:rsidR="00BF3F59" w:rsidRPr="001750C0" w:rsidDel="006542F8" w:rsidRDefault="00BF3F59" w:rsidP="000956B0">
            <w:pPr>
              <w:jc w:val="left"/>
              <w:rPr>
                <w:rFonts w:ascii="Verdana" w:hAnsi="Verdana"/>
                <w:sz w:val="16"/>
                <w:szCs w:val="16"/>
              </w:rPr>
            </w:pPr>
            <w:r w:rsidRPr="001750C0">
              <w:rPr>
                <w:rFonts w:ascii="Verdana" w:hAnsi="Verdana"/>
                <w:sz w:val="16"/>
                <w:szCs w:val="16"/>
              </w:rPr>
              <w:t>Ch1_High_Mark</w:t>
            </w:r>
          </w:p>
        </w:tc>
        <w:tc>
          <w:tcPr>
            <w:tcW w:w="912" w:type="dxa"/>
            <w:shd w:val="clear" w:color="auto" w:fill="auto"/>
          </w:tcPr>
          <w:p w14:paraId="279D07CF"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2</w:t>
            </w:r>
          </w:p>
        </w:tc>
        <w:tc>
          <w:tcPr>
            <w:tcW w:w="709" w:type="dxa"/>
          </w:tcPr>
          <w:p w14:paraId="4E416624"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3DF85A08" w14:textId="77777777" w:rsidR="00BF3F59" w:rsidRPr="001750C0" w:rsidDel="00FD78D8" w:rsidRDefault="00BF3F59" w:rsidP="000956B0">
            <w:pPr>
              <w:rPr>
                <w:rFonts w:ascii="Verdana" w:hAnsi="Verdana"/>
                <w:sz w:val="16"/>
                <w:szCs w:val="16"/>
              </w:rPr>
            </w:pPr>
            <w:r w:rsidRPr="001750C0">
              <w:rPr>
                <w:rFonts w:ascii="Verdana" w:hAnsi="Verdana"/>
                <w:sz w:val="16"/>
                <w:szCs w:val="16"/>
              </w:rPr>
              <w:t>Buffer size of channel 1</w:t>
            </w:r>
          </w:p>
        </w:tc>
        <w:tc>
          <w:tcPr>
            <w:tcW w:w="2002" w:type="dxa"/>
          </w:tcPr>
          <w:p w14:paraId="7BA2AE68" w14:textId="77777777" w:rsidR="00BF3F59" w:rsidRPr="001750C0" w:rsidDel="00DF4326" w:rsidRDefault="00BF3F59" w:rsidP="000956B0">
            <w:pPr>
              <w:jc w:val="center"/>
              <w:rPr>
                <w:rFonts w:ascii="Verdana" w:hAnsi="Verdana"/>
                <w:sz w:val="16"/>
                <w:szCs w:val="16"/>
              </w:rPr>
            </w:pPr>
            <w:r w:rsidRPr="001750C0">
              <w:rPr>
                <w:rFonts w:ascii="Verdana" w:hAnsi="Verdana"/>
                <w:sz w:val="16"/>
                <w:szCs w:val="16"/>
              </w:rPr>
              <w:t>0x0FFF</w:t>
            </w:r>
          </w:p>
        </w:tc>
      </w:tr>
      <w:tr w:rsidR="00BF3F59" w:rsidRPr="001750C0" w14:paraId="32A132C5" w14:textId="77777777" w:rsidTr="000956B0">
        <w:tc>
          <w:tcPr>
            <w:tcW w:w="990" w:type="dxa"/>
          </w:tcPr>
          <w:p w14:paraId="32FA27AD" w14:textId="77777777" w:rsidR="00BF3F59" w:rsidRPr="001750C0" w:rsidRDefault="00BF3F59" w:rsidP="000956B0">
            <w:pPr>
              <w:jc w:val="center"/>
              <w:rPr>
                <w:rFonts w:ascii="Verdana" w:hAnsi="Verdana"/>
                <w:sz w:val="16"/>
                <w:szCs w:val="16"/>
              </w:rPr>
            </w:pPr>
            <w:r w:rsidRPr="001750C0">
              <w:rPr>
                <w:rFonts w:ascii="Verdana" w:hAnsi="Verdana"/>
                <w:sz w:val="16"/>
                <w:szCs w:val="16"/>
              </w:rPr>
              <w:t>0x24</w:t>
            </w:r>
          </w:p>
        </w:tc>
        <w:tc>
          <w:tcPr>
            <w:tcW w:w="1642" w:type="dxa"/>
            <w:shd w:val="clear" w:color="auto" w:fill="auto"/>
          </w:tcPr>
          <w:p w14:paraId="41D0E121" w14:textId="77777777" w:rsidR="00BF3F59" w:rsidRPr="001750C0" w:rsidRDefault="00BF3F59" w:rsidP="000956B0">
            <w:pPr>
              <w:jc w:val="left"/>
              <w:rPr>
                <w:rFonts w:ascii="Verdana" w:hAnsi="Verdana"/>
                <w:sz w:val="16"/>
                <w:szCs w:val="16"/>
              </w:rPr>
            </w:pPr>
            <w:r w:rsidRPr="001750C0">
              <w:rPr>
                <w:rFonts w:ascii="Verdana" w:hAnsi="Verdana"/>
                <w:sz w:val="16"/>
                <w:szCs w:val="16"/>
              </w:rPr>
              <w:t>Ch2_Low_Mark</w:t>
            </w:r>
          </w:p>
        </w:tc>
        <w:tc>
          <w:tcPr>
            <w:tcW w:w="912" w:type="dxa"/>
            <w:shd w:val="clear" w:color="auto" w:fill="auto"/>
          </w:tcPr>
          <w:p w14:paraId="05597B32" w14:textId="77777777" w:rsidR="00BF3F59" w:rsidRPr="001750C0" w:rsidRDefault="00BF3F59" w:rsidP="000956B0">
            <w:pPr>
              <w:jc w:val="center"/>
              <w:rPr>
                <w:rFonts w:ascii="Verdana" w:hAnsi="Verdana"/>
                <w:sz w:val="16"/>
                <w:szCs w:val="16"/>
              </w:rPr>
            </w:pPr>
            <w:r w:rsidRPr="001750C0">
              <w:rPr>
                <w:rFonts w:ascii="Verdana" w:hAnsi="Verdana"/>
                <w:sz w:val="16"/>
                <w:szCs w:val="16"/>
              </w:rPr>
              <w:t>2</w:t>
            </w:r>
          </w:p>
        </w:tc>
        <w:tc>
          <w:tcPr>
            <w:tcW w:w="709" w:type="dxa"/>
          </w:tcPr>
          <w:p w14:paraId="54D7D639"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77423739" w14:textId="77777777" w:rsidR="00BF3F59" w:rsidRPr="001750C0" w:rsidDel="00FD78D8" w:rsidRDefault="00BF3F59" w:rsidP="000956B0">
            <w:pPr>
              <w:rPr>
                <w:rFonts w:ascii="Verdana" w:hAnsi="Verdana"/>
                <w:sz w:val="16"/>
                <w:szCs w:val="16"/>
              </w:rPr>
            </w:pPr>
            <w:r w:rsidRPr="001750C0">
              <w:rPr>
                <w:rFonts w:ascii="Verdana" w:hAnsi="Verdana"/>
                <w:sz w:val="16"/>
                <w:szCs w:val="16"/>
              </w:rPr>
              <w:t>Water Mark of channel 2</w:t>
            </w:r>
          </w:p>
        </w:tc>
        <w:tc>
          <w:tcPr>
            <w:tcW w:w="2002" w:type="dxa"/>
          </w:tcPr>
          <w:p w14:paraId="424D82D6" w14:textId="77777777" w:rsidR="00BF3F59" w:rsidRPr="001750C0" w:rsidRDefault="00BF3F59" w:rsidP="000956B0">
            <w:pPr>
              <w:jc w:val="center"/>
              <w:rPr>
                <w:rFonts w:ascii="Verdana" w:hAnsi="Verdana"/>
                <w:sz w:val="16"/>
                <w:szCs w:val="16"/>
              </w:rPr>
            </w:pPr>
            <w:r w:rsidRPr="001750C0">
              <w:rPr>
                <w:rFonts w:ascii="Verdana" w:hAnsi="Verdana"/>
                <w:sz w:val="16"/>
                <w:szCs w:val="16"/>
              </w:rPr>
              <w:t>0x0000</w:t>
            </w:r>
          </w:p>
        </w:tc>
      </w:tr>
      <w:tr w:rsidR="00BF3F59" w:rsidRPr="001750C0" w14:paraId="04A8F778" w14:textId="77777777" w:rsidTr="000956B0">
        <w:tc>
          <w:tcPr>
            <w:tcW w:w="990" w:type="dxa"/>
          </w:tcPr>
          <w:p w14:paraId="6D258009" w14:textId="77777777" w:rsidR="00BF3F59" w:rsidRPr="001750C0" w:rsidRDefault="00BF3F59" w:rsidP="000956B0">
            <w:pPr>
              <w:jc w:val="center"/>
              <w:rPr>
                <w:rFonts w:ascii="Verdana" w:hAnsi="Verdana"/>
                <w:sz w:val="16"/>
                <w:szCs w:val="16"/>
              </w:rPr>
            </w:pPr>
            <w:r w:rsidRPr="001750C0">
              <w:rPr>
                <w:rFonts w:ascii="Verdana" w:hAnsi="Verdana"/>
                <w:sz w:val="16"/>
                <w:szCs w:val="16"/>
              </w:rPr>
              <w:t>0x25</w:t>
            </w:r>
          </w:p>
        </w:tc>
        <w:tc>
          <w:tcPr>
            <w:tcW w:w="1642" w:type="dxa"/>
            <w:shd w:val="clear" w:color="auto" w:fill="auto"/>
          </w:tcPr>
          <w:p w14:paraId="52ADDC9E" w14:textId="77777777" w:rsidR="00BF3F59" w:rsidRPr="001750C0" w:rsidRDefault="00BF3F59" w:rsidP="000956B0">
            <w:pPr>
              <w:jc w:val="left"/>
              <w:rPr>
                <w:rFonts w:ascii="Verdana" w:hAnsi="Verdana"/>
                <w:sz w:val="16"/>
                <w:szCs w:val="16"/>
              </w:rPr>
            </w:pPr>
            <w:r w:rsidRPr="001750C0">
              <w:rPr>
                <w:rFonts w:ascii="Verdana" w:hAnsi="Verdana"/>
                <w:sz w:val="16"/>
                <w:szCs w:val="16"/>
              </w:rPr>
              <w:t>Ch2_High_Mark</w:t>
            </w:r>
          </w:p>
        </w:tc>
        <w:tc>
          <w:tcPr>
            <w:tcW w:w="912" w:type="dxa"/>
            <w:shd w:val="clear" w:color="auto" w:fill="auto"/>
          </w:tcPr>
          <w:p w14:paraId="72F58345" w14:textId="77777777" w:rsidR="00BF3F59" w:rsidRPr="001750C0" w:rsidRDefault="00BF3F59" w:rsidP="000956B0">
            <w:pPr>
              <w:jc w:val="center"/>
              <w:rPr>
                <w:rFonts w:ascii="Verdana" w:hAnsi="Verdana"/>
                <w:sz w:val="16"/>
                <w:szCs w:val="16"/>
              </w:rPr>
            </w:pPr>
            <w:r w:rsidRPr="001750C0">
              <w:rPr>
                <w:rFonts w:ascii="Verdana" w:hAnsi="Verdana"/>
                <w:sz w:val="16"/>
                <w:szCs w:val="16"/>
              </w:rPr>
              <w:t>2</w:t>
            </w:r>
          </w:p>
        </w:tc>
        <w:tc>
          <w:tcPr>
            <w:tcW w:w="709" w:type="dxa"/>
          </w:tcPr>
          <w:p w14:paraId="4FB9E128"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28FF955F" w14:textId="77777777" w:rsidR="00BF3F59" w:rsidRPr="001750C0" w:rsidDel="00FD78D8" w:rsidRDefault="00BF3F59" w:rsidP="000956B0">
            <w:pPr>
              <w:rPr>
                <w:rFonts w:ascii="Verdana" w:hAnsi="Verdana"/>
                <w:sz w:val="16"/>
                <w:szCs w:val="16"/>
              </w:rPr>
            </w:pPr>
            <w:r w:rsidRPr="001750C0">
              <w:rPr>
                <w:rFonts w:ascii="Verdana" w:hAnsi="Verdana"/>
                <w:sz w:val="16"/>
                <w:szCs w:val="16"/>
              </w:rPr>
              <w:t>Buffer size of channel 2</w:t>
            </w:r>
          </w:p>
        </w:tc>
        <w:tc>
          <w:tcPr>
            <w:tcW w:w="2002" w:type="dxa"/>
          </w:tcPr>
          <w:p w14:paraId="70122F2E" w14:textId="77777777" w:rsidR="00BF3F59" w:rsidRPr="001750C0" w:rsidRDefault="00BF3F59" w:rsidP="000956B0">
            <w:pPr>
              <w:jc w:val="center"/>
              <w:rPr>
                <w:rFonts w:ascii="Verdana" w:hAnsi="Verdana"/>
                <w:sz w:val="16"/>
                <w:szCs w:val="16"/>
              </w:rPr>
            </w:pPr>
            <w:r w:rsidRPr="001750C0">
              <w:rPr>
                <w:rFonts w:ascii="Verdana" w:hAnsi="Verdana"/>
                <w:sz w:val="16"/>
                <w:szCs w:val="16"/>
              </w:rPr>
              <w:t>0x0FFF</w:t>
            </w:r>
          </w:p>
        </w:tc>
      </w:tr>
      <w:tr w:rsidR="00BF3F59" w:rsidRPr="001750C0" w14:paraId="08046C39" w14:textId="77777777" w:rsidTr="000956B0">
        <w:tc>
          <w:tcPr>
            <w:tcW w:w="990" w:type="dxa"/>
          </w:tcPr>
          <w:p w14:paraId="612A5E87" w14:textId="77777777" w:rsidR="00BF3F59" w:rsidRPr="001750C0" w:rsidRDefault="00BF3F59" w:rsidP="000956B0">
            <w:pPr>
              <w:jc w:val="center"/>
              <w:rPr>
                <w:rFonts w:ascii="Verdana" w:hAnsi="Verdana"/>
                <w:sz w:val="16"/>
                <w:szCs w:val="16"/>
              </w:rPr>
            </w:pPr>
            <w:r w:rsidRPr="001750C0">
              <w:rPr>
                <w:rFonts w:ascii="Verdana" w:hAnsi="Verdana"/>
                <w:sz w:val="16"/>
                <w:szCs w:val="16"/>
              </w:rPr>
              <w:t>0x26</w:t>
            </w:r>
          </w:p>
        </w:tc>
        <w:tc>
          <w:tcPr>
            <w:tcW w:w="1642" w:type="dxa"/>
            <w:shd w:val="clear" w:color="auto" w:fill="auto"/>
          </w:tcPr>
          <w:p w14:paraId="31795A21" w14:textId="77777777" w:rsidR="00BF3F59" w:rsidRPr="001750C0" w:rsidRDefault="00BF3F59" w:rsidP="000956B0">
            <w:pPr>
              <w:jc w:val="left"/>
              <w:rPr>
                <w:rFonts w:ascii="Verdana" w:hAnsi="Verdana"/>
                <w:sz w:val="16"/>
                <w:szCs w:val="16"/>
              </w:rPr>
            </w:pPr>
            <w:r w:rsidRPr="001750C0">
              <w:rPr>
                <w:rFonts w:ascii="Verdana" w:hAnsi="Verdana"/>
                <w:sz w:val="16"/>
                <w:szCs w:val="16"/>
              </w:rPr>
              <w:t>Ch3_Low_Mark</w:t>
            </w:r>
          </w:p>
        </w:tc>
        <w:tc>
          <w:tcPr>
            <w:tcW w:w="912" w:type="dxa"/>
            <w:shd w:val="clear" w:color="auto" w:fill="auto"/>
          </w:tcPr>
          <w:p w14:paraId="17836BD9" w14:textId="77777777" w:rsidR="00BF3F59" w:rsidRPr="001750C0" w:rsidRDefault="00BF3F59" w:rsidP="000956B0">
            <w:pPr>
              <w:jc w:val="center"/>
              <w:rPr>
                <w:rFonts w:ascii="Verdana" w:hAnsi="Verdana"/>
                <w:sz w:val="16"/>
                <w:szCs w:val="16"/>
              </w:rPr>
            </w:pPr>
            <w:r w:rsidRPr="001750C0">
              <w:rPr>
                <w:rFonts w:ascii="Verdana" w:hAnsi="Verdana"/>
                <w:sz w:val="16"/>
                <w:szCs w:val="16"/>
              </w:rPr>
              <w:t>2</w:t>
            </w:r>
          </w:p>
        </w:tc>
        <w:tc>
          <w:tcPr>
            <w:tcW w:w="709" w:type="dxa"/>
          </w:tcPr>
          <w:p w14:paraId="27CD1EBA"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03209692" w14:textId="77777777" w:rsidR="00BF3F59" w:rsidRPr="001750C0" w:rsidDel="00FD78D8" w:rsidRDefault="00BF3F59" w:rsidP="000956B0">
            <w:pPr>
              <w:rPr>
                <w:rFonts w:ascii="Verdana" w:hAnsi="Verdana"/>
                <w:sz w:val="16"/>
                <w:szCs w:val="16"/>
              </w:rPr>
            </w:pPr>
            <w:r w:rsidRPr="001750C0">
              <w:rPr>
                <w:rFonts w:ascii="Verdana" w:hAnsi="Verdana"/>
                <w:sz w:val="16"/>
                <w:szCs w:val="16"/>
              </w:rPr>
              <w:t>Water Mark of channel 3</w:t>
            </w:r>
          </w:p>
        </w:tc>
        <w:tc>
          <w:tcPr>
            <w:tcW w:w="2002" w:type="dxa"/>
          </w:tcPr>
          <w:p w14:paraId="143D2014" w14:textId="77777777" w:rsidR="00BF3F59" w:rsidRPr="001750C0" w:rsidRDefault="00BF3F59" w:rsidP="000956B0">
            <w:pPr>
              <w:jc w:val="center"/>
              <w:rPr>
                <w:rFonts w:ascii="Verdana" w:hAnsi="Verdana"/>
                <w:sz w:val="16"/>
                <w:szCs w:val="16"/>
              </w:rPr>
            </w:pPr>
            <w:r w:rsidRPr="001750C0">
              <w:rPr>
                <w:rFonts w:ascii="Verdana" w:hAnsi="Verdana"/>
                <w:sz w:val="16"/>
                <w:szCs w:val="16"/>
              </w:rPr>
              <w:t>0x0000</w:t>
            </w:r>
          </w:p>
        </w:tc>
      </w:tr>
      <w:tr w:rsidR="00BF3F59" w:rsidRPr="001750C0" w14:paraId="6F87B243" w14:textId="77777777" w:rsidTr="000956B0">
        <w:tc>
          <w:tcPr>
            <w:tcW w:w="990" w:type="dxa"/>
          </w:tcPr>
          <w:p w14:paraId="2CB87FBB" w14:textId="77777777" w:rsidR="00BF3F59" w:rsidRPr="001750C0" w:rsidRDefault="00BF3F59" w:rsidP="000956B0">
            <w:pPr>
              <w:jc w:val="center"/>
              <w:rPr>
                <w:rFonts w:ascii="Verdana" w:hAnsi="Verdana"/>
                <w:sz w:val="16"/>
                <w:szCs w:val="16"/>
              </w:rPr>
            </w:pPr>
            <w:r w:rsidRPr="001750C0">
              <w:rPr>
                <w:rFonts w:ascii="Verdana" w:hAnsi="Verdana"/>
                <w:sz w:val="16"/>
                <w:szCs w:val="16"/>
              </w:rPr>
              <w:t>0x27</w:t>
            </w:r>
          </w:p>
        </w:tc>
        <w:tc>
          <w:tcPr>
            <w:tcW w:w="1642" w:type="dxa"/>
            <w:shd w:val="clear" w:color="auto" w:fill="auto"/>
          </w:tcPr>
          <w:p w14:paraId="3D08E52D" w14:textId="77777777" w:rsidR="00BF3F59" w:rsidRPr="001750C0" w:rsidRDefault="00BF3F59" w:rsidP="000956B0">
            <w:pPr>
              <w:jc w:val="left"/>
              <w:rPr>
                <w:rFonts w:ascii="Verdana" w:hAnsi="Verdana"/>
                <w:sz w:val="16"/>
                <w:szCs w:val="16"/>
              </w:rPr>
            </w:pPr>
            <w:r w:rsidRPr="001750C0">
              <w:rPr>
                <w:rFonts w:ascii="Verdana" w:hAnsi="Verdana"/>
                <w:sz w:val="16"/>
                <w:szCs w:val="16"/>
              </w:rPr>
              <w:t>Ch3_High_Mark</w:t>
            </w:r>
          </w:p>
        </w:tc>
        <w:tc>
          <w:tcPr>
            <w:tcW w:w="912" w:type="dxa"/>
            <w:shd w:val="clear" w:color="auto" w:fill="auto"/>
          </w:tcPr>
          <w:p w14:paraId="194CCAB0" w14:textId="77777777" w:rsidR="00BF3F59" w:rsidRPr="001750C0" w:rsidRDefault="00BF3F59" w:rsidP="000956B0">
            <w:pPr>
              <w:jc w:val="center"/>
              <w:rPr>
                <w:rFonts w:ascii="Verdana" w:hAnsi="Verdana"/>
                <w:sz w:val="16"/>
                <w:szCs w:val="16"/>
              </w:rPr>
            </w:pPr>
            <w:r w:rsidRPr="001750C0">
              <w:rPr>
                <w:rFonts w:ascii="Verdana" w:hAnsi="Verdana"/>
                <w:sz w:val="16"/>
                <w:szCs w:val="16"/>
              </w:rPr>
              <w:t>2</w:t>
            </w:r>
          </w:p>
        </w:tc>
        <w:tc>
          <w:tcPr>
            <w:tcW w:w="709" w:type="dxa"/>
          </w:tcPr>
          <w:p w14:paraId="32088586"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0BF73961" w14:textId="77777777" w:rsidR="00BF3F59" w:rsidRPr="001750C0" w:rsidDel="00FD78D8" w:rsidRDefault="00BF3F59" w:rsidP="000956B0">
            <w:pPr>
              <w:rPr>
                <w:rFonts w:ascii="Verdana" w:hAnsi="Verdana"/>
                <w:sz w:val="16"/>
                <w:szCs w:val="16"/>
              </w:rPr>
            </w:pPr>
            <w:r w:rsidRPr="001750C0">
              <w:rPr>
                <w:rFonts w:ascii="Verdana" w:hAnsi="Verdana"/>
                <w:sz w:val="16"/>
                <w:szCs w:val="16"/>
              </w:rPr>
              <w:t>Buffer size of channel 3</w:t>
            </w:r>
          </w:p>
        </w:tc>
        <w:tc>
          <w:tcPr>
            <w:tcW w:w="2002" w:type="dxa"/>
          </w:tcPr>
          <w:p w14:paraId="2660ED98" w14:textId="77777777" w:rsidR="00BF3F59" w:rsidRPr="001750C0" w:rsidRDefault="00BF3F59" w:rsidP="000956B0">
            <w:pPr>
              <w:jc w:val="center"/>
              <w:rPr>
                <w:rFonts w:ascii="Verdana" w:hAnsi="Verdana"/>
                <w:sz w:val="16"/>
                <w:szCs w:val="16"/>
              </w:rPr>
            </w:pPr>
            <w:r w:rsidRPr="001750C0">
              <w:rPr>
                <w:rFonts w:ascii="Verdana" w:hAnsi="Verdana"/>
                <w:sz w:val="16"/>
                <w:szCs w:val="16"/>
              </w:rPr>
              <w:t>0x0FFF</w:t>
            </w:r>
          </w:p>
        </w:tc>
      </w:tr>
      <w:tr w:rsidR="00BF3F59" w:rsidRPr="001750C0" w14:paraId="6A03F7DA" w14:textId="77777777" w:rsidTr="000956B0">
        <w:tc>
          <w:tcPr>
            <w:tcW w:w="990" w:type="dxa"/>
          </w:tcPr>
          <w:p w14:paraId="43CEB092" w14:textId="77777777" w:rsidR="00BF3F59" w:rsidRPr="001750C0" w:rsidRDefault="00BF3F59" w:rsidP="000956B0">
            <w:pPr>
              <w:jc w:val="center"/>
              <w:rPr>
                <w:rFonts w:ascii="Verdana" w:hAnsi="Verdana"/>
                <w:sz w:val="16"/>
                <w:szCs w:val="16"/>
              </w:rPr>
            </w:pPr>
            <w:r w:rsidRPr="001750C0">
              <w:rPr>
                <w:rFonts w:ascii="Verdana" w:hAnsi="Verdana"/>
                <w:sz w:val="16"/>
                <w:szCs w:val="16"/>
              </w:rPr>
              <w:t>0x28</w:t>
            </w:r>
          </w:p>
        </w:tc>
        <w:tc>
          <w:tcPr>
            <w:tcW w:w="1642" w:type="dxa"/>
            <w:shd w:val="clear" w:color="auto" w:fill="auto"/>
          </w:tcPr>
          <w:p w14:paraId="6B58B12B" w14:textId="77777777" w:rsidR="00BF3F59" w:rsidRPr="001750C0" w:rsidRDefault="00BF3F59" w:rsidP="000956B0">
            <w:pPr>
              <w:jc w:val="left"/>
              <w:rPr>
                <w:rFonts w:ascii="Verdana" w:hAnsi="Verdana"/>
                <w:sz w:val="16"/>
                <w:szCs w:val="16"/>
              </w:rPr>
            </w:pPr>
            <w:r w:rsidRPr="001750C0">
              <w:rPr>
                <w:rFonts w:ascii="Verdana" w:hAnsi="Verdana"/>
                <w:sz w:val="16"/>
                <w:szCs w:val="16"/>
              </w:rPr>
              <w:t>Ch0_Frame_Drop</w:t>
            </w:r>
          </w:p>
        </w:tc>
        <w:tc>
          <w:tcPr>
            <w:tcW w:w="912" w:type="dxa"/>
            <w:shd w:val="clear" w:color="auto" w:fill="auto"/>
          </w:tcPr>
          <w:p w14:paraId="4491C08C" w14:textId="77777777" w:rsidR="00BF3F59" w:rsidRPr="001750C0" w:rsidRDefault="00BF3F59" w:rsidP="000956B0">
            <w:pPr>
              <w:jc w:val="center"/>
              <w:rPr>
                <w:rFonts w:ascii="Verdana" w:hAnsi="Verdana"/>
                <w:sz w:val="16"/>
                <w:szCs w:val="16"/>
              </w:rPr>
            </w:pPr>
            <w:r w:rsidRPr="001750C0">
              <w:rPr>
                <w:rFonts w:ascii="Verdana" w:hAnsi="Verdana"/>
                <w:sz w:val="16"/>
                <w:szCs w:val="16"/>
              </w:rPr>
              <w:t>4</w:t>
            </w:r>
          </w:p>
        </w:tc>
        <w:tc>
          <w:tcPr>
            <w:tcW w:w="709" w:type="dxa"/>
          </w:tcPr>
          <w:p w14:paraId="26949380"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2CEB6AC5" w14:textId="77777777" w:rsidR="00BF3F59" w:rsidRPr="001750C0" w:rsidDel="00FD78D8" w:rsidRDefault="00BF3F59" w:rsidP="000956B0">
            <w:pPr>
              <w:rPr>
                <w:rFonts w:ascii="Verdana" w:hAnsi="Verdana"/>
                <w:sz w:val="16"/>
                <w:szCs w:val="16"/>
              </w:rPr>
            </w:pPr>
            <w:r w:rsidRPr="001750C0">
              <w:rPr>
                <w:rFonts w:ascii="Verdana" w:hAnsi="Verdana"/>
                <w:sz w:val="16"/>
                <w:szCs w:val="16"/>
              </w:rPr>
              <w:t>Number of discarded frames of channel 0</w:t>
            </w:r>
          </w:p>
        </w:tc>
        <w:tc>
          <w:tcPr>
            <w:tcW w:w="2002" w:type="dxa"/>
          </w:tcPr>
          <w:p w14:paraId="5E6BD62A" w14:textId="77777777" w:rsidR="00BF3F59" w:rsidRPr="001750C0" w:rsidRDefault="00BF3F59" w:rsidP="000956B0">
            <w:pPr>
              <w:jc w:val="center"/>
              <w:rPr>
                <w:rFonts w:ascii="Verdana" w:hAnsi="Verdana"/>
                <w:sz w:val="16"/>
                <w:szCs w:val="16"/>
              </w:rPr>
            </w:pPr>
            <w:r w:rsidRPr="001750C0">
              <w:rPr>
                <w:rFonts w:ascii="Verdana" w:hAnsi="Verdana"/>
                <w:sz w:val="16"/>
                <w:szCs w:val="16"/>
              </w:rPr>
              <w:t>0x0000_0000</w:t>
            </w:r>
          </w:p>
        </w:tc>
      </w:tr>
      <w:tr w:rsidR="00BF3F59" w:rsidRPr="001750C0" w14:paraId="04CCA129" w14:textId="77777777" w:rsidTr="000956B0">
        <w:tc>
          <w:tcPr>
            <w:tcW w:w="990" w:type="dxa"/>
          </w:tcPr>
          <w:p w14:paraId="354843EE" w14:textId="77777777" w:rsidR="00BF3F59" w:rsidRPr="001750C0" w:rsidRDefault="00BF3F59" w:rsidP="000956B0">
            <w:pPr>
              <w:jc w:val="center"/>
              <w:rPr>
                <w:rFonts w:ascii="Verdana" w:hAnsi="Verdana"/>
                <w:sz w:val="16"/>
                <w:szCs w:val="16"/>
              </w:rPr>
            </w:pPr>
            <w:r w:rsidRPr="001750C0">
              <w:rPr>
                <w:rFonts w:ascii="Verdana" w:hAnsi="Verdana"/>
                <w:sz w:val="16"/>
                <w:szCs w:val="16"/>
              </w:rPr>
              <w:t>0x29</w:t>
            </w:r>
          </w:p>
        </w:tc>
        <w:tc>
          <w:tcPr>
            <w:tcW w:w="1642" w:type="dxa"/>
            <w:shd w:val="clear" w:color="auto" w:fill="auto"/>
          </w:tcPr>
          <w:p w14:paraId="3062E438" w14:textId="77777777" w:rsidR="00BF3F59" w:rsidRPr="001750C0" w:rsidRDefault="00BF3F59" w:rsidP="000956B0">
            <w:pPr>
              <w:jc w:val="left"/>
              <w:rPr>
                <w:rFonts w:ascii="Verdana" w:hAnsi="Verdana"/>
                <w:sz w:val="16"/>
                <w:szCs w:val="16"/>
              </w:rPr>
            </w:pPr>
            <w:r w:rsidRPr="001750C0">
              <w:rPr>
                <w:rFonts w:ascii="Verdana" w:hAnsi="Verdana"/>
                <w:sz w:val="16"/>
                <w:szCs w:val="16"/>
              </w:rPr>
              <w:t>Ch1_Frame_Drop</w:t>
            </w:r>
          </w:p>
        </w:tc>
        <w:tc>
          <w:tcPr>
            <w:tcW w:w="912" w:type="dxa"/>
            <w:shd w:val="clear" w:color="auto" w:fill="auto"/>
          </w:tcPr>
          <w:p w14:paraId="5CD9FB41" w14:textId="77777777" w:rsidR="00BF3F59" w:rsidRPr="001750C0" w:rsidRDefault="00BF3F59" w:rsidP="000956B0">
            <w:pPr>
              <w:jc w:val="center"/>
              <w:rPr>
                <w:rFonts w:ascii="Verdana" w:hAnsi="Verdana"/>
                <w:sz w:val="16"/>
                <w:szCs w:val="16"/>
              </w:rPr>
            </w:pPr>
            <w:r w:rsidRPr="001750C0">
              <w:rPr>
                <w:rFonts w:ascii="Verdana" w:hAnsi="Verdana"/>
                <w:sz w:val="16"/>
                <w:szCs w:val="16"/>
              </w:rPr>
              <w:t>4</w:t>
            </w:r>
          </w:p>
        </w:tc>
        <w:tc>
          <w:tcPr>
            <w:tcW w:w="709" w:type="dxa"/>
          </w:tcPr>
          <w:p w14:paraId="3188CE52"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685FF43B" w14:textId="77777777" w:rsidR="00BF3F59" w:rsidRPr="001750C0" w:rsidDel="00FD78D8" w:rsidRDefault="00BF3F59" w:rsidP="000956B0">
            <w:pPr>
              <w:rPr>
                <w:rFonts w:ascii="Verdana" w:hAnsi="Verdana"/>
                <w:sz w:val="16"/>
                <w:szCs w:val="16"/>
              </w:rPr>
            </w:pPr>
            <w:r w:rsidRPr="001750C0">
              <w:rPr>
                <w:rFonts w:ascii="Verdana" w:hAnsi="Verdana"/>
                <w:sz w:val="16"/>
                <w:szCs w:val="16"/>
              </w:rPr>
              <w:t>Number of discarded frames of channel 1</w:t>
            </w:r>
          </w:p>
        </w:tc>
        <w:tc>
          <w:tcPr>
            <w:tcW w:w="2002" w:type="dxa"/>
          </w:tcPr>
          <w:p w14:paraId="44297079" w14:textId="77777777" w:rsidR="00BF3F59" w:rsidRPr="001750C0" w:rsidRDefault="00BF3F59" w:rsidP="000956B0">
            <w:pPr>
              <w:jc w:val="center"/>
              <w:rPr>
                <w:rFonts w:ascii="Verdana" w:hAnsi="Verdana"/>
                <w:sz w:val="16"/>
                <w:szCs w:val="16"/>
              </w:rPr>
            </w:pPr>
            <w:r w:rsidRPr="001750C0">
              <w:rPr>
                <w:rFonts w:ascii="Verdana" w:hAnsi="Verdana"/>
                <w:sz w:val="16"/>
                <w:szCs w:val="16"/>
              </w:rPr>
              <w:t>0x0000_0000</w:t>
            </w:r>
          </w:p>
        </w:tc>
      </w:tr>
      <w:tr w:rsidR="00BF3F59" w:rsidRPr="001750C0" w14:paraId="570C4E0F" w14:textId="77777777" w:rsidTr="000956B0">
        <w:tc>
          <w:tcPr>
            <w:tcW w:w="990" w:type="dxa"/>
          </w:tcPr>
          <w:p w14:paraId="394F5525" w14:textId="77777777" w:rsidR="00BF3F59" w:rsidRPr="001750C0" w:rsidRDefault="00BF3F59" w:rsidP="000956B0">
            <w:pPr>
              <w:jc w:val="center"/>
              <w:rPr>
                <w:rFonts w:ascii="Verdana" w:hAnsi="Verdana"/>
                <w:sz w:val="16"/>
                <w:szCs w:val="16"/>
              </w:rPr>
            </w:pPr>
            <w:r w:rsidRPr="001750C0">
              <w:rPr>
                <w:rFonts w:ascii="Verdana" w:hAnsi="Verdana"/>
                <w:sz w:val="16"/>
                <w:szCs w:val="16"/>
              </w:rPr>
              <w:t>0x2A</w:t>
            </w:r>
          </w:p>
        </w:tc>
        <w:tc>
          <w:tcPr>
            <w:tcW w:w="1642" w:type="dxa"/>
            <w:shd w:val="clear" w:color="auto" w:fill="auto"/>
          </w:tcPr>
          <w:p w14:paraId="33824F93" w14:textId="77777777" w:rsidR="00BF3F59" w:rsidRPr="001750C0" w:rsidRDefault="00BF3F59" w:rsidP="000956B0">
            <w:pPr>
              <w:jc w:val="left"/>
              <w:rPr>
                <w:rFonts w:ascii="Verdana" w:hAnsi="Verdana"/>
                <w:sz w:val="16"/>
                <w:szCs w:val="16"/>
              </w:rPr>
            </w:pPr>
            <w:r w:rsidRPr="001750C0">
              <w:rPr>
                <w:rFonts w:ascii="Verdana" w:hAnsi="Verdana"/>
                <w:sz w:val="16"/>
                <w:szCs w:val="16"/>
              </w:rPr>
              <w:t>Ch2_Frame_Drop</w:t>
            </w:r>
          </w:p>
        </w:tc>
        <w:tc>
          <w:tcPr>
            <w:tcW w:w="912" w:type="dxa"/>
            <w:shd w:val="clear" w:color="auto" w:fill="auto"/>
          </w:tcPr>
          <w:p w14:paraId="293379CB" w14:textId="77777777" w:rsidR="00BF3F59" w:rsidRPr="001750C0" w:rsidRDefault="00BF3F59" w:rsidP="000956B0">
            <w:pPr>
              <w:jc w:val="center"/>
              <w:rPr>
                <w:rFonts w:ascii="Verdana" w:hAnsi="Verdana"/>
                <w:sz w:val="16"/>
                <w:szCs w:val="16"/>
              </w:rPr>
            </w:pPr>
            <w:r w:rsidRPr="001750C0">
              <w:rPr>
                <w:rFonts w:ascii="Verdana" w:hAnsi="Verdana"/>
                <w:sz w:val="16"/>
                <w:szCs w:val="16"/>
              </w:rPr>
              <w:t>4</w:t>
            </w:r>
          </w:p>
        </w:tc>
        <w:tc>
          <w:tcPr>
            <w:tcW w:w="709" w:type="dxa"/>
          </w:tcPr>
          <w:p w14:paraId="36D42DD9"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04EFB427" w14:textId="77777777" w:rsidR="00BF3F59" w:rsidRPr="001750C0" w:rsidDel="00FD78D8" w:rsidRDefault="00BF3F59" w:rsidP="000956B0">
            <w:pPr>
              <w:rPr>
                <w:rFonts w:ascii="Verdana" w:hAnsi="Verdana"/>
                <w:sz w:val="16"/>
                <w:szCs w:val="16"/>
              </w:rPr>
            </w:pPr>
            <w:r w:rsidRPr="001750C0">
              <w:rPr>
                <w:rFonts w:ascii="Verdana" w:hAnsi="Verdana"/>
                <w:sz w:val="16"/>
                <w:szCs w:val="16"/>
              </w:rPr>
              <w:t>Number of discarded frames of channel 2</w:t>
            </w:r>
          </w:p>
        </w:tc>
        <w:tc>
          <w:tcPr>
            <w:tcW w:w="2002" w:type="dxa"/>
          </w:tcPr>
          <w:p w14:paraId="7ADEF93B" w14:textId="77777777" w:rsidR="00BF3F59" w:rsidRPr="001750C0" w:rsidRDefault="00BF3F59" w:rsidP="000956B0">
            <w:pPr>
              <w:jc w:val="center"/>
              <w:rPr>
                <w:rFonts w:ascii="Verdana" w:hAnsi="Verdana"/>
                <w:sz w:val="16"/>
                <w:szCs w:val="16"/>
              </w:rPr>
            </w:pPr>
            <w:r w:rsidRPr="001750C0">
              <w:rPr>
                <w:rFonts w:ascii="Verdana" w:hAnsi="Verdana"/>
                <w:sz w:val="16"/>
                <w:szCs w:val="16"/>
              </w:rPr>
              <w:t>0x0000_0000</w:t>
            </w:r>
          </w:p>
        </w:tc>
      </w:tr>
      <w:tr w:rsidR="00BF3F59" w:rsidRPr="001750C0" w14:paraId="3E6C19A0" w14:textId="77777777" w:rsidTr="000956B0">
        <w:tc>
          <w:tcPr>
            <w:tcW w:w="990" w:type="dxa"/>
          </w:tcPr>
          <w:p w14:paraId="0E1B7895" w14:textId="77777777" w:rsidR="00BF3F59" w:rsidRPr="001750C0" w:rsidRDefault="00BF3F59" w:rsidP="000956B0">
            <w:pPr>
              <w:jc w:val="center"/>
              <w:rPr>
                <w:rFonts w:ascii="Verdana" w:hAnsi="Verdana"/>
                <w:sz w:val="16"/>
                <w:szCs w:val="16"/>
              </w:rPr>
            </w:pPr>
            <w:r w:rsidRPr="001750C0">
              <w:rPr>
                <w:rFonts w:ascii="Verdana" w:hAnsi="Verdana"/>
                <w:sz w:val="16"/>
                <w:szCs w:val="16"/>
              </w:rPr>
              <w:t>0x2B</w:t>
            </w:r>
          </w:p>
        </w:tc>
        <w:tc>
          <w:tcPr>
            <w:tcW w:w="1642" w:type="dxa"/>
            <w:shd w:val="clear" w:color="auto" w:fill="auto"/>
          </w:tcPr>
          <w:p w14:paraId="4EEDAB85" w14:textId="77777777" w:rsidR="00BF3F59" w:rsidRPr="001750C0" w:rsidRDefault="00BF3F59" w:rsidP="000956B0">
            <w:pPr>
              <w:jc w:val="left"/>
              <w:rPr>
                <w:rFonts w:ascii="Verdana" w:hAnsi="Verdana"/>
                <w:sz w:val="16"/>
                <w:szCs w:val="16"/>
              </w:rPr>
            </w:pPr>
            <w:r w:rsidRPr="001750C0">
              <w:rPr>
                <w:rFonts w:ascii="Verdana" w:hAnsi="Verdana"/>
                <w:sz w:val="16"/>
                <w:szCs w:val="16"/>
              </w:rPr>
              <w:t>Ch3_Frame_Drop</w:t>
            </w:r>
          </w:p>
        </w:tc>
        <w:tc>
          <w:tcPr>
            <w:tcW w:w="912" w:type="dxa"/>
            <w:shd w:val="clear" w:color="auto" w:fill="auto"/>
          </w:tcPr>
          <w:p w14:paraId="0ED9DA6C" w14:textId="77777777" w:rsidR="00BF3F59" w:rsidRPr="001750C0" w:rsidRDefault="00BF3F59" w:rsidP="000956B0">
            <w:pPr>
              <w:jc w:val="center"/>
              <w:rPr>
                <w:rFonts w:ascii="Verdana" w:hAnsi="Verdana"/>
                <w:sz w:val="16"/>
                <w:szCs w:val="16"/>
              </w:rPr>
            </w:pPr>
            <w:r w:rsidRPr="001750C0">
              <w:rPr>
                <w:rFonts w:ascii="Verdana" w:hAnsi="Verdana"/>
                <w:sz w:val="16"/>
                <w:szCs w:val="16"/>
              </w:rPr>
              <w:t>4</w:t>
            </w:r>
          </w:p>
        </w:tc>
        <w:tc>
          <w:tcPr>
            <w:tcW w:w="709" w:type="dxa"/>
          </w:tcPr>
          <w:p w14:paraId="569D1130"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62A941DE" w14:textId="77777777" w:rsidR="00BF3F59" w:rsidRPr="001750C0" w:rsidDel="00FD78D8" w:rsidRDefault="00BF3F59" w:rsidP="000956B0">
            <w:pPr>
              <w:rPr>
                <w:rFonts w:ascii="Verdana" w:hAnsi="Verdana"/>
                <w:sz w:val="16"/>
                <w:szCs w:val="16"/>
              </w:rPr>
            </w:pPr>
            <w:r w:rsidRPr="001750C0">
              <w:rPr>
                <w:rFonts w:ascii="Verdana" w:hAnsi="Verdana"/>
                <w:sz w:val="16"/>
                <w:szCs w:val="16"/>
              </w:rPr>
              <w:t>Number of discarded frames of channel 3</w:t>
            </w:r>
          </w:p>
        </w:tc>
        <w:tc>
          <w:tcPr>
            <w:tcW w:w="2002" w:type="dxa"/>
          </w:tcPr>
          <w:p w14:paraId="1250BCEA" w14:textId="77777777" w:rsidR="00BF3F59" w:rsidRPr="001750C0" w:rsidRDefault="00BF3F59" w:rsidP="000956B0">
            <w:pPr>
              <w:jc w:val="center"/>
              <w:rPr>
                <w:rFonts w:ascii="Verdana" w:hAnsi="Verdana"/>
                <w:sz w:val="16"/>
                <w:szCs w:val="16"/>
              </w:rPr>
            </w:pPr>
            <w:r w:rsidRPr="001750C0">
              <w:rPr>
                <w:rFonts w:ascii="Verdana" w:hAnsi="Verdana"/>
                <w:sz w:val="16"/>
                <w:szCs w:val="16"/>
              </w:rPr>
              <w:t>0x0000_0000</w:t>
            </w:r>
          </w:p>
        </w:tc>
      </w:tr>
      <w:tr w:rsidR="00BF3F59" w:rsidRPr="001750C0" w14:paraId="3C9795F2" w14:textId="77777777" w:rsidTr="000956B0">
        <w:tc>
          <w:tcPr>
            <w:tcW w:w="990" w:type="dxa"/>
          </w:tcPr>
          <w:p w14:paraId="541FE6F1" w14:textId="77777777" w:rsidR="00BF3F59" w:rsidRPr="001750C0" w:rsidRDefault="00BF3F59" w:rsidP="000956B0">
            <w:pPr>
              <w:jc w:val="center"/>
              <w:rPr>
                <w:rFonts w:ascii="Verdana" w:hAnsi="Verdana"/>
                <w:sz w:val="16"/>
                <w:szCs w:val="16"/>
              </w:rPr>
            </w:pPr>
            <w:r w:rsidRPr="001750C0">
              <w:rPr>
                <w:rFonts w:ascii="Verdana" w:hAnsi="Verdana"/>
                <w:sz w:val="16"/>
                <w:szCs w:val="16"/>
              </w:rPr>
              <w:t>0x40-</w:t>
            </w:r>
          </w:p>
          <w:p w14:paraId="66EB80E4" w14:textId="77777777" w:rsidR="00BF3F59" w:rsidRPr="001750C0" w:rsidRDefault="00BF3F59" w:rsidP="000956B0">
            <w:pPr>
              <w:jc w:val="center"/>
              <w:rPr>
                <w:rFonts w:ascii="Verdana" w:hAnsi="Verdana"/>
                <w:sz w:val="16"/>
                <w:szCs w:val="16"/>
              </w:rPr>
            </w:pPr>
            <w:r w:rsidRPr="001750C0">
              <w:rPr>
                <w:rFonts w:ascii="Verdana" w:hAnsi="Verdana"/>
                <w:sz w:val="16"/>
                <w:szCs w:val="16"/>
              </w:rPr>
              <w:t xml:space="preserve">0x5F </w:t>
            </w:r>
          </w:p>
        </w:tc>
        <w:tc>
          <w:tcPr>
            <w:tcW w:w="1642" w:type="dxa"/>
            <w:shd w:val="clear" w:color="auto" w:fill="auto"/>
          </w:tcPr>
          <w:p w14:paraId="73BCA6C2" w14:textId="77777777" w:rsidR="00BF3F59" w:rsidRPr="001750C0" w:rsidRDefault="00BF3F59" w:rsidP="000956B0">
            <w:pPr>
              <w:jc w:val="left"/>
              <w:rPr>
                <w:rFonts w:ascii="Verdana" w:hAnsi="Verdana"/>
                <w:sz w:val="16"/>
                <w:szCs w:val="16"/>
              </w:rPr>
            </w:pPr>
            <w:r w:rsidRPr="001750C0">
              <w:rPr>
                <w:rFonts w:ascii="Verdana" w:hAnsi="Verdana"/>
                <w:sz w:val="16"/>
                <w:szCs w:val="16"/>
              </w:rPr>
              <w:t>UVC Control Channel 0</w:t>
            </w:r>
          </w:p>
        </w:tc>
        <w:tc>
          <w:tcPr>
            <w:tcW w:w="912" w:type="dxa"/>
            <w:shd w:val="clear" w:color="auto" w:fill="auto"/>
          </w:tcPr>
          <w:p w14:paraId="27564AF4" w14:textId="77777777" w:rsidR="00BF3F59" w:rsidRPr="001750C0" w:rsidRDefault="00BF3F59" w:rsidP="000956B0">
            <w:pPr>
              <w:jc w:val="center"/>
              <w:rPr>
                <w:rFonts w:ascii="Verdana" w:hAnsi="Verdana"/>
                <w:sz w:val="16"/>
                <w:szCs w:val="16"/>
              </w:rPr>
            </w:pPr>
            <w:r w:rsidRPr="001750C0">
              <w:rPr>
                <w:rFonts w:ascii="Verdana" w:hAnsi="Verdana"/>
                <w:sz w:val="16"/>
                <w:szCs w:val="16"/>
              </w:rPr>
              <w:t>16</w:t>
            </w:r>
          </w:p>
        </w:tc>
        <w:tc>
          <w:tcPr>
            <w:tcW w:w="709" w:type="dxa"/>
          </w:tcPr>
          <w:p w14:paraId="34862A77"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1A17D712" w14:textId="77777777" w:rsidR="00BF3F59" w:rsidRPr="001750C0" w:rsidDel="00FD78D8" w:rsidRDefault="00BF3F59" w:rsidP="000956B0">
            <w:pPr>
              <w:rPr>
                <w:rFonts w:ascii="Verdana" w:hAnsi="Verdana"/>
                <w:sz w:val="16"/>
                <w:szCs w:val="16"/>
              </w:rPr>
            </w:pPr>
            <w:r w:rsidRPr="001750C0">
              <w:rPr>
                <w:rFonts w:ascii="Verdana" w:hAnsi="Verdana"/>
                <w:sz w:val="16"/>
                <w:szCs w:val="16"/>
              </w:rPr>
              <w:t>Software Define</w:t>
            </w:r>
          </w:p>
        </w:tc>
        <w:tc>
          <w:tcPr>
            <w:tcW w:w="2002" w:type="dxa"/>
          </w:tcPr>
          <w:p w14:paraId="1FA29E17" w14:textId="77777777" w:rsidR="00BF3F59" w:rsidRPr="001750C0" w:rsidRDefault="00BF3F59" w:rsidP="000956B0">
            <w:pPr>
              <w:jc w:val="center"/>
              <w:rPr>
                <w:rFonts w:ascii="Verdana" w:hAnsi="Verdana"/>
                <w:sz w:val="16"/>
                <w:szCs w:val="16"/>
              </w:rPr>
            </w:pPr>
            <w:r w:rsidRPr="001750C0">
              <w:rPr>
                <w:rFonts w:ascii="Verdana" w:hAnsi="Verdana"/>
                <w:sz w:val="16"/>
                <w:szCs w:val="16"/>
              </w:rPr>
              <w:t>X</w:t>
            </w:r>
          </w:p>
        </w:tc>
      </w:tr>
      <w:tr w:rsidR="00BF3F59" w:rsidRPr="001750C0" w14:paraId="3FBF2BB4" w14:textId="77777777" w:rsidTr="000956B0">
        <w:tc>
          <w:tcPr>
            <w:tcW w:w="990" w:type="dxa"/>
          </w:tcPr>
          <w:p w14:paraId="1E604A98" w14:textId="77777777" w:rsidR="00BF3F59" w:rsidRPr="001750C0" w:rsidRDefault="00BF3F59" w:rsidP="000956B0">
            <w:pPr>
              <w:jc w:val="center"/>
              <w:rPr>
                <w:rFonts w:ascii="Verdana" w:hAnsi="Verdana"/>
                <w:sz w:val="16"/>
                <w:szCs w:val="16"/>
              </w:rPr>
            </w:pPr>
            <w:r w:rsidRPr="001750C0">
              <w:rPr>
                <w:rFonts w:ascii="Verdana" w:hAnsi="Verdana"/>
                <w:sz w:val="16"/>
                <w:szCs w:val="16"/>
              </w:rPr>
              <w:t>0x60</w:t>
            </w:r>
          </w:p>
        </w:tc>
        <w:tc>
          <w:tcPr>
            <w:tcW w:w="1642" w:type="dxa"/>
            <w:shd w:val="clear" w:color="auto" w:fill="auto"/>
          </w:tcPr>
          <w:p w14:paraId="6F1A6F59" w14:textId="77777777" w:rsidR="00BF3F59" w:rsidRPr="001750C0" w:rsidRDefault="00BF3F59" w:rsidP="000956B0">
            <w:pPr>
              <w:jc w:val="left"/>
              <w:rPr>
                <w:rFonts w:ascii="Verdana" w:hAnsi="Verdana"/>
                <w:sz w:val="16"/>
                <w:szCs w:val="16"/>
              </w:rPr>
            </w:pPr>
            <w:r w:rsidRPr="001750C0">
              <w:rPr>
                <w:rFonts w:ascii="Verdana" w:hAnsi="Verdana"/>
                <w:sz w:val="16"/>
                <w:szCs w:val="16"/>
              </w:rPr>
              <w:t>Ch0_Start_Stream</w:t>
            </w:r>
          </w:p>
        </w:tc>
        <w:tc>
          <w:tcPr>
            <w:tcW w:w="912" w:type="dxa"/>
            <w:shd w:val="clear" w:color="auto" w:fill="auto"/>
          </w:tcPr>
          <w:p w14:paraId="642EAA22" w14:textId="77777777" w:rsidR="00BF3F59" w:rsidRPr="001750C0" w:rsidRDefault="00BF3F59" w:rsidP="000956B0">
            <w:pPr>
              <w:jc w:val="center"/>
              <w:rPr>
                <w:rFonts w:ascii="Verdana" w:hAnsi="Verdana"/>
                <w:sz w:val="16"/>
                <w:szCs w:val="16"/>
              </w:rPr>
            </w:pPr>
            <w:r w:rsidRPr="001750C0">
              <w:rPr>
                <w:rFonts w:ascii="Verdana" w:hAnsi="Verdana"/>
                <w:sz w:val="16"/>
                <w:szCs w:val="16"/>
              </w:rPr>
              <w:t>9</w:t>
            </w:r>
          </w:p>
        </w:tc>
        <w:tc>
          <w:tcPr>
            <w:tcW w:w="709" w:type="dxa"/>
          </w:tcPr>
          <w:p w14:paraId="6D41BD7B"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shd w:val="clear" w:color="auto" w:fill="auto"/>
          </w:tcPr>
          <w:p w14:paraId="0E0EFD71" w14:textId="77777777" w:rsidR="00BF3F59" w:rsidRPr="001750C0" w:rsidRDefault="00BF3F59" w:rsidP="000956B0">
            <w:pPr>
              <w:rPr>
                <w:rFonts w:ascii="Verdana" w:hAnsi="Verdana"/>
                <w:sz w:val="16"/>
                <w:szCs w:val="16"/>
              </w:rPr>
            </w:pPr>
            <w:r w:rsidRPr="001750C0">
              <w:rPr>
                <w:rFonts w:ascii="Verdana" w:hAnsi="Verdana"/>
                <w:sz w:val="16"/>
                <w:szCs w:val="16"/>
              </w:rPr>
              <w:t>Big Endian</w:t>
            </w:r>
          </w:p>
          <w:p w14:paraId="701D7EF0" w14:textId="77777777" w:rsidR="00BF3F59" w:rsidRPr="001750C0" w:rsidRDefault="00BF3F59" w:rsidP="000956B0">
            <w:pPr>
              <w:rPr>
                <w:rFonts w:ascii="Verdana" w:hAnsi="Verdana"/>
                <w:sz w:val="16"/>
                <w:szCs w:val="16"/>
              </w:rPr>
            </w:pPr>
            <w:r w:rsidRPr="001750C0">
              <w:rPr>
                <w:rFonts w:ascii="Verdana" w:hAnsi="Verdana"/>
                <w:sz w:val="16"/>
                <w:szCs w:val="16"/>
              </w:rPr>
              <w:t>Byte 0-1: Video Frame Width</w:t>
            </w:r>
          </w:p>
          <w:p w14:paraId="369BA171" w14:textId="77777777" w:rsidR="00BF3F59" w:rsidRPr="001750C0" w:rsidRDefault="00BF3F59" w:rsidP="000956B0">
            <w:pPr>
              <w:rPr>
                <w:rFonts w:ascii="Verdana" w:hAnsi="Verdana"/>
                <w:sz w:val="16"/>
                <w:szCs w:val="16"/>
              </w:rPr>
            </w:pPr>
            <w:r w:rsidRPr="001750C0">
              <w:rPr>
                <w:rFonts w:ascii="Verdana" w:hAnsi="Verdana"/>
                <w:sz w:val="16"/>
                <w:szCs w:val="16"/>
              </w:rPr>
              <w:t>Byte 2-3: Video Frame Height</w:t>
            </w:r>
          </w:p>
          <w:p w14:paraId="0B8D4764" w14:textId="77777777" w:rsidR="00BF3F59" w:rsidRPr="001750C0" w:rsidRDefault="00BF3F59" w:rsidP="000956B0">
            <w:pPr>
              <w:rPr>
                <w:rFonts w:ascii="Verdana" w:hAnsi="Verdana"/>
                <w:sz w:val="16"/>
                <w:szCs w:val="16"/>
              </w:rPr>
            </w:pPr>
            <w:r w:rsidRPr="001750C0">
              <w:rPr>
                <w:rFonts w:ascii="Verdana" w:hAnsi="Verdana"/>
                <w:sz w:val="16"/>
                <w:szCs w:val="16"/>
              </w:rPr>
              <w:t>Byte 4-7: Clock Frequency (specified in Hz)</w:t>
            </w:r>
          </w:p>
          <w:p w14:paraId="45F88AEA" w14:textId="77777777" w:rsidR="00BF3F59" w:rsidRPr="001750C0" w:rsidRDefault="00BF3F59" w:rsidP="000956B0">
            <w:pPr>
              <w:rPr>
                <w:rFonts w:ascii="Verdana" w:hAnsi="Verdana"/>
                <w:sz w:val="16"/>
                <w:szCs w:val="16"/>
              </w:rPr>
            </w:pPr>
            <w:r w:rsidRPr="001750C0">
              <w:rPr>
                <w:rFonts w:ascii="Verdana" w:hAnsi="Verdana"/>
                <w:sz w:val="16"/>
                <w:szCs w:val="16"/>
              </w:rPr>
              <w:t xml:space="preserve">Byte 8: Resolution index (defined in USB descriptor). </w:t>
            </w:r>
          </w:p>
          <w:p w14:paraId="6AF606B3" w14:textId="77777777" w:rsidR="00BF3F59" w:rsidRPr="001750C0" w:rsidRDefault="00BF3F59" w:rsidP="000956B0">
            <w:pPr>
              <w:rPr>
                <w:rFonts w:ascii="Verdana" w:hAnsi="Verdana"/>
                <w:sz w:val="16"/>
                <w:szCs w:val="16"/>
              </w:rPr>
            </w:pPr>
            <w:r w:rsidRPr="001750C0">
              <w:rPr>
                <w:rFonts w:ascii="Verdana" w:hAnsi="Verdana"/>
                <w:sz w:val="16"/>
                <w:szCs w:val="16"/>
              </w:rPr>
              <w:t xml:space="preserve">   0 : VGA</w:t>
            </w:r>
          </w:p>
          <w:p w14:paraId="7B6BFD1B" w14:textId="77777777" w:rsidR="00BF3F59" w:rsidRPr="001750C0" w:rsidRDefault="00BF3F59" w:rsidP="000956B0">
            <w:pPr>
              <w:rPr>
                <w:rFonts w:ascii="Verdana" w:hAnsi="Verdana"/>
                <w:sz w:val="16"/>
                <w:szCs w:val="16"/>
              </w:rPr>
            </w:pPr>
            <w:r w:rsidRPr="001750C0">
              <w:rPr>
                <w:rFonts w:ascii="Verdana" w:hAnsi="Verdana"/>
                <w:sz w:val="16"/>
                <w:szCs w:val="16"/>
              </w:rPr>
              <w:t xml:space="preserve">   1 : HD</w:t>
            </w:r>
          </w:p>
          <w:p w14:paraId="78D9ED37" w14:textId="77777777" w:rsidR="00BF3F59" w:rsidRPr="001750C0" w:rsidRDefault="00BF3F59" w:rsidP="000956B0">
            <w:pPr>
              <w:rPr>
                <w:rFonts w:ascii="Verdana" w:hAnsi="Verdana"/>
                <w:sz w:val="16"/>
                <w:szCs w:val="16"/>
              </w:rPr>
            </w:pPr>
            <w:r w:rsidRPr="001750C0">
              <w:rPr>
                <w:rFonts w:ascii="Verdana" w:hAnsi="Verdana"/>
                <w:sz w:val="16"/>
                <w:szCs w:val="16"/>
              </w:rPr>
              <w:lastRenderedPageBreak/>
              <w:t xml:space="preserve">   2 : FHD</w:t>
            </w:r>
          </w:p>
          <w:p w14:paraId="5B6E5349" w14:textId="77777777" w:rsidR="00BF3F59" w:rsidRPr="001750C0" w:rsidDel="00FD78D8" w:rsidRDefault="00BF3F59" w:rsidP="000956B0">
            <w:pPr>
              <w:rPr>
                <w:rFonts w:ascii="Verdana" w:hAnsi="Verdana"/>
                <w:sz w:val="16"/>
                <w:szCs w:val="16"/>
              </w:rPr>
            </w:pPr>
            <w:r w:rsidRPr="001750C0">
              <w:rPr>
                <w:rFonts w:ascii="Verdana" w:hAnsi="Verdana"/>
                <w:sz w:val="16"/>
                <w:szCs w:val="16"/>
              </w:rPr>
              <w:t xml:space="preserve">   Others : unused</w:t>
            </w:r>
          </w:p>
        </w:tc>
        <w:tc>
          <w:tcPr>
            <w:tcW w:w="2002" w:type="dxa"/>
          </w:tcPr>
          <w:p w14:paraId="327DFE8C" w14:textId="77777777" w:rsidR="00BF3F59" w:rsidRPr="001750C0" w:rsidRDefault="00BF3F59" w:rsidP="000956B0">
            <w:pPr>
              <w:jc w:val="left"/>
              <w:rPr>
                <w:rFonts w:ascii="Verdana" w:hAnsi="Verdana"/>
                <w:sz w:val="16"/>
                <w:szCs w:val="16"/>
              </w:rPr>
            </w:pPr>
            <w:r w:rsidRPr="001750C0">
              <w:rPr>
                <w:rFonts w:ascii="Verdana" w:hAnsi="Verdana"/>
                <w:sz w:val="16"/>
                <w:szCs w:val="16"/>
              </w:rPr>
              <w:lastRenderedPageBreak/>
              <w:t>Byte 0-1: 0x0280 (640)</w:t>
            </w:r>
          </w:p>
          <w:p w14:paraId="269B1156" w14:textId="77777777" w:rsidR="00BF3F59" w:rsidRPr="001750C0" w:rsidRDefault="00BF3F59" w:rsidP="000956B0">
            <w:pPr>
              <w:jc w:val="left"/>
              <w:rPr>
                <w:rFonts w:ascii="Verdana" w:hAnsi="Verdana"/>
                <w:sz w:val="16"/>
                <w:szCs w:val="16"/>
              </w:rPr>
            </w:pPr>
            <w:r w:rsidRPr="001750C0">
              <w:rPr>
                <w:rFonts w:ascii="Verdana" w:hAnsi="Verdana"/>
                <w:sz w:val="16"/>
                <w:szCs w:val="16"/>
              </w:rPr>
              <w:t>Byte 2-3: 0x01E0 (480)</w:t>
            </w:r>
          </w:p>
          <w:p w14:paraId="25F4C6DE" w14:textId="77777777" w:rsidR="00BF3F59" w:rsidRPr="001750C0" w:rsidRDefault="00BF3F59" w:rsidP="000956B0">
            <w:pPr>
              <w:jc w:val="left"/>
              <w:rPr>
                <w:rFonts w:ascii="Verdana" w:hAnsi="Verdana"/>
                <w:sz w:val="16"/>
                <w:szCs w:val="16"/>
              </w:rPr>
            </w:pPr>
            <w:r w:rsidRPr="001750C0">
              <w:rPr>
                <w:rFonts w:ascii="Verdana" w:hAnsi="Verdana"/>
                <w:sz w:val="16"/>
                <w:szCs w:val="16"/>
              </w:rPr>
              <w:t>Bytes 4-7:</w:t>
            </w:r>
          </w:p>
          <w:p w14:paraId="3A7DF616" w14:textId="77777777" w:rsidR="00BF3F59" w:rsidRPr="001750C0" w:rsidRDefault="00BF3F59" w:rsidP="000956B0">
            <w:pPr>
              <w:jc w:val="left"/>
              <w:rPr>
                <w:rFonts w:ascii="Verdana" w:hAnsi="Verdana"/>
                <w:sz w:val="16"/>
                <w:szCs w:val="16"/>
              </w:rPr>
            </w:pPr>
            <w:r w:rsidRPr="001750C0">
              <w:rPr>
                <w:rFonts w:ascii="Verdana" w:hAnsi="Verdana"/>
                <w:sz w:val="16"/>
                <w:szCs w:val="16"/>
              </w:rPr>
              <w:t>0x019BFCC0 (27MHz)</w:t>
            </w:r>
          </w:p>
          <w:p w14:paraId="0D566FC1" w14:textId="77777777" w:rsidR="00BF3F59" w:rsidRPr="001750C0" w:rsidRDefault="00BF3F59" w:rsidP="000956B0">
            <w:pPr>
              <w:jc w:val="left"/>
              <w:rPr>
                <w:rFonts w:ascii="Verdana" w:hAnsi="Verdana"/>
                <w:sz w:val="16"/>
                <w:szCs w:val="16"/>
              </w:rPr>
            </w:pPr>
            <w:r w:rsidRPr="001750C0">
              <w:rPr>
                <w:rFonts w:ascii="Verdana" w:hAnsi="Verdana"/>
                <w:sz w:val="16"/>
                <w:szCs w:val="16"/>
              </w:rPr>
              <w:t>Byte sequence (0-8):</w:t>
            </w:r>
          </w:p>
          <w:p w14:paraId="4809F6B6" w14:textId="77777777" w:rsidR="00BF3F59" w:rsidRPr="001750C0" w:rsidRDefault="00BF3F59" w:rsidP="000956B0">
            <w:pPr>
              <w:jc w:val="left"/>
              <w:rPr>
                <w:rFonts w:ascii="Verdana" w:hAnsi="Verdana"/>
                <w:sz w:val="16"/>
                <w:szCs w:val="16"/>
              </w:rPr>
            </w:pPr>
            <w:r w:rsidRPr="001750C0">
              <w:rPr>
                <w:rFonts w:ascii="Verdana" w:hAnsi="Verdana"/>
                <w:sz w:val="16"/>
                <w:szCs w:val="16"/>
              </w:rPr>
              <w:t xml:space="preserve">{0x80, 0x02, 0xE0, 0x01, </w:t>
            </w:r>
          </w:p>
          <w:p w14:paraId="414A756A" w14:textId="77777777" w:rsidR="00BF3F59" w:rsidRPr="001750C0" w:rsidRDefault="00BF3F59" w:rsidP="000956B0">
            <w:pPr>
              <w:jc w:val="left"/>
              <w:rPr>
                <w:rFonts w:ascii="Verdana" w:hAnsi="Verdana"/>
                <w:sz w:val="16"/>
                <w:szCs w:val="16"/>
              </w:rPr>
            </w:pPr>
            <w:r w:rsidRPr="001750C0">
              <w:rPr>
                <w:rFonts w:ascii="Verdana" w:hAnsi="Verdana"/>
                <w:sz w:val="16"/>
                <w:szCs w:val="16"/>
              </w:rPr>
              <w:t xml:space="preserve">0x01, 0x9B, 0xFC, </w:t>
            </w:r>
            <w:r w:rsidRPr="001750C0">
              <w:rPr>
                <w:rFonts w:ascii="Verdana" w:hAnsi="Verdana"/>
                <w:sz w:val="16"/>
                <w:szCs w:val="16"/>
              </w:rPr>
              <w:lastRenderedPageBreak/>
              <w:t xml:space="preserve">0xC0, </w:t>
            </w:r>
          </w:p>
          <w:p w14:paraId="6087406B" w14:textId="77777777" w:rsidR="00BF3F59" w:rsidRPr="001750C0" w:rsidRDefault="00BF3F59" w:rsidP="000956B0">
            <w:pPr>
              <w:jc w:val="left"/>
              <w:rPr>
                <w:rFonts w:ascii="Verdana" w:hAnsi="Verdana"/>
                <w:sz w:val="16"/>
                <w:szCs w:val="16"/>
              </w:rPr>
            </w:pPr>
            <w:r w:rsidRPr="001750C0">
              <w:rPr>
                <w:rFonts w:ascii="Verdana" w:hAnsi="Verdana"/>
                <w:sz w:val="16"/>
                <w:szCs w:val="16"/>
              </w:rPr>
              <w:t>0x00}</w:t>
            </w:r>
          </w:p>
        </w:tc>
      </w:tr>
      <w:tr w:rsidR="00BF3F59" w:rsidRPr="001750C0" w14:paraId="2DEA945A" w14:textId="77777777" w:rsidTr="000956B0">
        <w:tc>
          <w:tcPr>
            <w:tcW w:w="990" w:type="dxa"/>
            <w:tcBorders>
              <w:top w:val="single" w:sz="4" w:space="0" w:color="auto"/>
              <w:left w:val="single" w:sz="4" w:space="0" w:color="auto"/>
              <w:bottom w:val="single" w:sz="4" w:space="0" w:color="auto"/>
              <w:right w:val="single" w:sz="4" w:space="0" w:color="auto"/>
            </w:tcBorders>
          </w:tcPr>
          <w:p w14:paraId="23FC6246" w14:textId="77777777" w:rsidR="00BF3F59" w:rsidRPr="001750C0" w:rsidRDefault="00BF3F59" w:rsidP="000956B0">
            <w:pPr>
              <w:jc w:val="center"/>
              <w:rPr>
                <w:rFonts w:ascii="Verdana" w:hAnsi="Verdana"/>
                <w:sz w:val="16"/>
                <w:szCs w:val="16"/>
              </w:rPr>
            </w:pPr>
            <w:r w:rsidRPr="001750C0">
              <w:rPr>
                <w:rFonts w:ascii="Verdana" w:hAnsi="Verdana"/>
                <w:sz w:val="16"/>
                <w:szCs w:val="16"/>
              </w:rPr>
              <w:lastRenderedPageBreak/>
              <w:t>0x70-</w:t>
            </w:r>
          </w:p>
          <w:p w14:paraId="2452CEA7" w14:textId="77777777" w:rsidR="00BF3F59" w:rsidRPr="001750C0" w:rsidRDefault="00BF3F59" w:rsidP="000956B0">
            <w:pPr>
              <w:jc w:val="center"/>
              <w:rPr>
                <w:rFonts w:ascii="Verdana" w:hAnsi="Verdana"/>
                <w:sz w:val="16"/>
                <w:szCs w:val="16"/>
              </w:rPr>
            </w:pPr>
            <w:r w:rsidRPr="001750C0">
              <w:rPr>
                <w:rFonts w:ascii="Verdana" w:hAnsi="Verdana"/>
                <w:sz w:val="16"/>
                <w:szCs w:val="16"/>
              </w:rPr>
              <w:t xml:space="preserve">0x8F </w:t>
            </w:r>
          </w:p>
        </w:tc>
        <w:tc>
          <w:tcPr>
            <w:tcW w:w="1642" w:type="dxa"/>
            <w:tcBorders>
              <w:top w:val="single" w:sz="4" w:space="0" w:color="auto"/>
              <w:left w:val="single" w:sz="4" w:space="0" w:color="auto"/>
              <w:bottom w:val="single" w:sz="4" w:space="0" w:color="auto"/>
              <w:right w:val="single" w:sz="4" w:space="0" w:color="auto"/>
            </w:tcBorders>
            <w:shd w:val="clear" w:color="auto" w:fill="auto"/>
          </w:tcPr>
          <w:p w14:paraId="17CEB17D" w14:textId="77777777" w:rsidR="00BF3F59" w:rsidRPr="001750C0" w:rsidRDefault="00BF3F59" w:rsidP="000956B0">
            <w:pPr>
              <w:jc w:val="left"/>
              <w:rPr>
                <w:rFonts w:ascii="Verdana" w:hAnsi="Verdana"/>
                <w:sz w:val="16"/>
                <w:szCs w:val="16"/>
              </w:rPr>
            </w:pPr>
            <w:r w:rsidRPr="001750C0">
              <w:rPr>
                <w:rFonts w:ascii="Verdana" w:hAnsi="Verdana"/>
                <w:sz w:val="16"/>
                <w:szCs w:val="16"/>
              </w:rPr>
              <w:t>UVC Control Channel 1</w:t>
            </w:r>
          </w:p>
        </w:tc>
        <w:tc>
          <w:tcPr>
            <w:tcW w:w="912" w:type="dxa"/>
            <w:tcBorders>
              <w:top w:val="single" w:sz="4" w:space="0" w:color="auto"/>
              <w:left w:val="single" w:sz="4" w:space="0" w:color="auto"/>
              <w:bottom w:val="single" w:sz="4" w:space="0" w:color="auto"/>
              <w:right w:val="single" w:sz="4" w:space="0" w:color="auto"/>
            </w:tcBorders>
            <w:shd w:val="clear" w:color="auto" w:fill="auto"/>
          </w:tcPr>
          <w:p w14:paraId="6F7BD390" w14:textId="77777777" w:rsidR="00BF3F59" w:rsidRPr="001750C0" w:rsidRDefault="00BF3F59" w:rsidP="000956B0">
            <w:pPr>
              <w:jc w:val="center"/>
              <w:rPr>
                <w:rFonts w:ascii="Verdana" w:hAnsi="Verdana"/>
                <w:sz w:val="16"/>
                <w:szCs w:val="16"/>
              </w:rPr>
            </w:pPr>
            <w:r w:rsidRPr="001750C0">
              <w:rPr>
                <w:rFonts w:ascii="Verdana" w:hAnsi="Verdana"/>
                <w:sz w:val="16"/>
                <w:szCs w:val="16"/>
              </w:rPr>
              <w:t>16</w:t>
            </w:r>
          </w:p>
        </w:tc>
        <w:tc>
          <w:tcPr>
            <w:tcW w:w="709" w:type="dxa"/>
            <w:tcBorders>
              <w:top w:val="single" w:sz="4" w:space="0" w:color="auto"/>
              <w:left w:val="single" w:sz="4" w:space="0" w:color="auto"/>
              <w:bottom w:val="single" w:sz="4" w:space="0" w:color="auto"/>
              <w:right w:val="single" w:sz="4" w:space="0" w:color="auto"/>
            </w:tcBorders>
          </w:tcPr>
          <w:p w14:paraId="7C701C44"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tcBorders>
              <w:top w:val="single" w:sz="4" w:space="0" w:color="auto"/>
              <w:left w:val="single" w:sz="4" w:space="0" w:color="auto"/>
              <w:bottom w:val="single" w:sz="4" w:space="0" w:color="auto"/>
              <w:right w:val="single" w:sz="4" w:space="0" w:color="auto"/>
            </w:tcBorders>
            <w:shd w:val="clear" w:color="auto" w:fill="auto"/>
          </w:tcPr>
          <w:p w14:paraId="73F95EB3" w14:textId="77777777" w:rsidR="00BF3F59" w:rsidRPr="001750C0" w:rsidDel="00FD78D8" w:rsidRDefault="00BF3F59" w:rsidP="000956B0">
            <w:pPr>
              <w:rPr>
                <w:rFonts w:ascii="Verdana" w:hAnsi="Verdana"/>
                <w:sz w:val="16"/>
                <w:szCs w:val="16"/>
              </w:rPr>
            </w:pPr>
            <w:r w:rsidRPr="001750C0">
              <w:rPr>
                <w:rFonts w:ascii="Verdana" w:hAnsi="Verdana"/>
                <w:sz w:val="16"/>
                <w:szCs w:val="16"/>
              </w:rPr>
              <w:t>Software Define</w:t>
            </w:r>
          </w:p>
        </w:tc>
        <w:tc>
          <w:tcPr>
            <w:tcW w:w="2002" w:type="dxa"/>
            <w:tcBorders>
              <w:top w:val="single" w:sz="4" w:space="0" w:color="auto"/>
              <w:left w:val="single" w:sz="4" w:space="0" w:color="auto"/>
              <w:bottom w:val="single" w:sz="4" w:space="0" w:color="auto"/>
              <w:right w:val="single" w:sz="4" w:space="0" w:color="auto"/>
            </w:tcBorders>
          </w:tcPr>
          <w:p w14:paraId="40B2FEED" w14:textId="77777777" w:rsidR="00BF3F59" w:rsidRPr="001750C0" w:rsidRDefault="00BF3F59" w:rsidP="000956B0">
            <w:pPr>
              <w:jc w:val="center"/>
              <w:rPr>
                <w:rFonts w:ascii="Verdana" w:hAnsi="Verdana"/>
                <w:sz w:val="16"/>
                <w:szCs w:val="16"/>
              </w:rPr>
            </w:pPr>
            <w:r w:rsidRPr="001750C0">
              <w:rPr>
                <w:rFonts w:ascii="Verdana" w:hAnsi="Verdana"/>
                <w:sz w:val="16"/>
                <w:szCs w:val="16"/>
              </w:rPr>
              <w:t>X</w:t>
            </w:r>
          </w:p>
        </w:tc>
      </w:tr>
      <w:tr w:rsidR="00BF3F59" w:rsidRPr="001750C0" w14:paraId="6AC1A808" w14:textId="77777777" w:rsidTr="000956B0">
        <w:tc>
          <w:tcPr>
            <w:tcW w:w="990" w:type="dxa"/>
            <w:tcBorders>
              <w:top w:val="single" w:sz="4" w:space="0" w:color="auto"/>
              <w:left w:val="single" w:sz="4" w:space="0" w:color="auto"/>
              <w:bottom w:val="single" w:sz="4" w:space="0" w:color="auto"/>
              <w:right w:val="single" w:sz="4" w:space="0" w:color="auto"/>
            </w:tcBorders>
          </w:tcPr>
          <w:p w14:paraId="1B4A1AC3" w14:textId="77777777" w:rsidR="00BF3F59" w:rsidRPr="001750C0" w:rsidRDefault="00BF3F59" w:rsidP="000956B0">
            <w:pPr>
              <w:jc w:val="center"/>
              <w:rPr>
                <w:rFonts w:ascii="Verdana" w:hAnsi="Verdana"/>
                <w:sz w:val="16"/>
                <w:szCs w:val="16"/>
              </w:rPr>
            </w:pPr>
            <w:r w:rsidRPr="001750C0">
              <w:rPr>
                <w:rFonts w:ascii="Verdana" w:hAnsi="Verdana"/>
                <w:sz w:val="16"/>
                <w:szCs w:val="16"/>
              </w:rPr>
              <w:t>0x90</w:t>
            </w:r>
          </w:p>
        </w:tc>
        <w:tc>
          <w:tcPr>
            <w:tcW w:w="1642" w:type="dxa"/>
            <w:tcBorders>
              <w:top w:val="single" w:sz="4" w:space="0" w:color="auto"/>
              <w:left w:val="single" w:sz="4" w:space="0" w:color="auto"/>
              <w:bottom w:val="single" w:sz="4" w:space="0" w:color="auto"/>
              <w:right w:val="single" w:sz="4" w:space="0" w:color="auto"/>
            </w:tcBorders>
            <w:shd w:val="clear" w:color="auto" w:fill="auto"/>
          </w:tcPr>
          <w:p w14:paraId="04F16B0F" w14:textId="77777777" w:rsidR="00BF3F59" w:rsidRPr="001750C0" w:rsidRDefault="00BF3F59" w:rsidP="000956B0">
            <w:pPr>
              <w:jc w:val="left"/>
              <w:rPr>
                <w:rFonts w:ascii="Verdana" w:hAnsi="Verdana"/>
                <w:sz w:val="16"/>
                <w:szCs w:val="16"/>
              </w:rPr>
            </w:pPr>
            <w:r w:rsidRPr="001750C0">
              <w:rPr>
                <w:rFonts w:ascii="Verdana" w:hAnsi="Verdana"/>
                <w:sz w:val="16"/>
                <w:szCs w:val="16"/>
              </w:rPr>
              <w:t>Ch1_Start_Stream</w:t>
            </w:r>
          </w:p>
        </w:tc>
        <w:tc>
          <w:tcPr>
            <w:tcW w:w="912" w:type="dxa"/>
            <w:tcBorders>
              <w:top w:val="single" w:sz="4" w:space="0" w:color="auto"/>
              <w:left w:val="single" w:sz="4" w:space="0" w:color="auto"/>
              <w:bottom w:val="single" w:sz="4" w:space="0" w:color="auto"/>
              <w:right w:val="single" w:sz="4" w:space="0" w:color="auto"/>
            </w:tcBorders>
            <w:shd w:val="clear" w:color="auto" w:fill="auto"/>
          </w:tcPr>
          <w:p w14:paraId="3CA4C51D" w14:textId="77777777" w:rsidR="00BF3F59" w:rsidRPr="001750C0" w:rsidRDefault="00BF3F59" w:rsidP="000956B0">
            <w:pPr>
              <w:jc w:val="center"/>
              <w:rPr>
                <w:rFonts w:ascii="Verdana" w:hAnsi="Verdana"/>
                <w:sz w:val="16"/>
                <w:szCs w:val="16"/>
              </w:rPr>
            </w:pPr>
            <w:r w:rsidRPr="001750C0">
              <w:rPr>
                <w:rFonts w:ascii="Verdana" w:hAnsi="Verdana"/>
                <w:sz w:val="16"/>
                <w:szCs w:val="16"/>
              </w:rPr>
              <w:t>9</w:t>
            </w:r>
          </w:p>
        </w:tc>
        <w:tc>
          <w:tcPr>
            <w:tcW w:w="709" w:type="dxa"/>
            <w:tcBorders>
              <w:top w:val="single" w:sz="4" w:space="0" w:color="auto"/>
              <w:left w:val="single" w:sz="4" w:space="0" w:color="auto"/>
              <w:bottom w:val="single" w:sz="4" w:space="0" w:color="auto"/>
              <w:right w:val="single" w:sz="4" w:space="0" w:color="auto"/>
            </w:tcBorders>
          </w:tcPr>
          <w:p w14:paraId="182AB8E3"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tcBorders>
              <w:top w:val="single" w:sz="4" w:space="0" w:color="auto"/>
              <w:left w:val="single" w:sz="4" w:space="0" w:color="auto"/>
              <w:bottom w:val="single" w:sz="4" w:space="0" w:color="auto"/>
              <w:right w:val="single" w:sz="4" w:space="0" w:color="auto"/>
            </w:tcBorders>
            <w:shd w:val="clear" w:color="auto" w:fill="auto"/>
          </w:tcPr>
          <w:p w14:paraId="3A039DA7" w14:textId="77777777" w:rsidR="00BF3F59" w:rsidRPr="001750C0" w:rsidRDefault="00BF3F59" w:rsidP="000956B0">
            <w:pPr>
              <w:rPr>
                <w:rFonts w:ascii="Verdana" w:hAnsi="Verdana"/>
                <w:sz w:val="16"/>
                <w:szCs w:val="16"/>
              </w:rPr>
            </w:pPr>
            <w:r w:rsidRPr="001750C0">
              <w:rPr>
                <w:rFonts w:ascii="Verdana" w:hAnsi="Verdana"/>
                <w:sz w:val="16"/>
                <w:szCs w:val="16"/>
              </w:rPr>
              <w:t>Big Endian</w:t>
            </w:r>
          </w:p>
          <w:p w14:paraId="37C3EA8F" w14:textId="77777777" w:rsidR="00BF3F59" w:rsidRPr="001750C0" w:rsidRDefault="00BF3F59" w:rsidP="000956B0">
            <w:pPr>
              <w:rPr>
                <w:rFonts w:ascii="Verdana" w:hAnsi="Verdana"/>
                <w:sz w:val="16"/>
                <w:szCs w:val="16"/>
              </w:rPr>
            </w:pPr>
            <w:r w:rsidRPr="001750C0">
              <w:rPr>
                <w:rFonts w:ascii="Verdana" w:hAnsi="Verdana"/>
                <w:sz w:val="16"/>
                <w:szCs w:val="16"/>
              </w:rPr>
              <w:t>Byte 0-1: Video Frame Width</w:t>
            </w:r>
          </w:p>
          <w:p w14:paraId="720A3016" w14:textId="77777777" w:rsidR="00BF3F59" w:rsidRPr="001750C0" w:rsidRDefault="00BF3F59" w:rsidP="000956B0">
            <w:pPr>
              <w:rPr>
                <w:rFonts w:ascii="Verdana" w:hAnsi="Verdana"/>
                <w:sz w:val="16"/>
                <w:szCs w:val="16"/>
              </w:rPr>
            </w:pPr>
            <w:r w:rsidRPr="001750C0">
              <w:rPr>
                <w:rFonts w:ascii="Verdana" w:hAnsi="Verdana"/>
                <w:sz w:val="16"/>
                <w:szCs w:val="16"/>
              </w:rPr>
              <w:t>Byte 2-3: Video Frame Height</w:t>
            </w:r>
          </w:p>
          <w:p w14:paraId="0BE3A86B" w14:textId="77777777" w:rsidR="00BF3F59" w:rsidRPr="001750C0" w:rsidRDefault="00BF3F59" w:rsidP="000956B0">
            <w:pPr>
              <w:rPr>
                <w:rFonts w:ascii="Verdana" w:hAnsi="Verdana"/>
                <w:sz w:val="16"/>
                <w:szCs w:val="16"/>
              </w:rPr>
            </w:pPr>
            <w:r w:rsidRPr="001750C0">
              <w:rPr>
                <w:rFonts w:ascii="Verdana" w:hAnsi="Verdana"/>
                <w:sz w:val="16"/>
                <w:szCs w:val="16"/>
              </w:rPr>
              <w:t>Byte 4-7: Clock Frequency (specified in Hz)</w:t>
            </w:r>
          </w:p>
          <w:p w14:paraId="37C0BE0E" w14:textId="77777777" w:rsidR="00BF3F59" w:rsidRPr="001750C0" w:rsidRDefault="00BF3F59" w:rsidP="000956B0">
            <w:pPr>
              <w:rPr>
                <w:rFonts w:ascii="Verdana" w:hAnsi="Verdana"/>
                <w:sz w:val="16"/>
                <w:szCs w:val="16"/>
              </w:rPr>
            </w:pPr>
            <w:r w:rsidRPr="001750C0">
              <w:rPr>
                <w:rFonts w:ascii="Verdana" w:hAnsi="Verdana"/>
                <w:sz w:val="16"/>
                <w:szCs w:val="16"/>
              </w:rPr>
              <w:t xml:space="preserve">Byte 8: Resolution index (defined in USB descriptor). </w:t>
            </w:r>
          </w:p>
          <w:p w14:paraId="7847E6DD" w14:textId="77777777" w:rsidR="00BF3F59" w:rsidRPr="001750C0" w:rsidRDefault="00BF3F59" w:rsidP="000956B0">
            <w:pPr>
              <w:rPr>
                <w:rFonts w:ascii="Verdana" w:hAnsi="Verdana"/>
                <w:sz w:val="16"/>
                <w:szCs w:val="16"/>
              </w:rPr>
            </w:pPr>
            <w:r w:rsidRPr="001750C0">
              <w:rPr>
                <w:rFonts w:ascii="Verdana" w:hAnsi="Verdana"/>
                <w:sz w:val="16"/>
                <w:szCs w:val="16"/>
              </w:rPr>
              <w:t xml:space="preserve">   0 : VGA</w:t>
            </w:r>
          </w:p>
          <w:p w14:paraId="7970ACEF" w14:textId="77777777" w:rsidR="00BF3F59" w:rsidRPr="001750C0" w:rsidRDefault="00BF3F59" w:rsidP="000956B0">
            <w:pPr>
              <w:rPr>
                <w:rFonts w:ascii="Verdana" w:hAnsi="Verdana"/>
                <w:sz w:val="16"/>
                <w:szCs w:val="16"/>
              </w:rPr>
            </w:pPr>
            <w:r w:rsidRPr="001750C0">
              <w:rPr>
                <w:rFonts w:ascii="Verdana" w:hAnsi="Verdana"/>
                <w:sz w:val="16"/>
                <w:szCs w:val="16"/>
              </w:rPr>
              <w:t xml:space="preserve">   1 : HD</w:t>
            </w:r>
          </w:p>
          <w:p w14:paraId="72A74861" w14:textId="77777777" w:rsidR="00BF3F59" w:rsidRPr="001750C0" w:rsidRDefault="00BF3F59" w:rsidP="000956B0">
            <w:pPr>
              <w:rPr>
                <w:rFonts w:ascii="Verdana" w:hAnsi="Verdana"/>
                <w:sz w:val="16"/>
                <w:szCs w:val="16"/>
              </w:rPr>
            </w:pPr>
            <w:r w:rsidRPr="001750C0">
              <w:rPr>
                <w:rFonts w:ascii="Verdana" w:hAnsi="Verdana"/>
                <w:sz w:val="16"/>
                <w:szCs w:val="16"/>
              </w:rPr>
              <w:t xml:space="preserve">   2 : FHD</w:t>
            </w:r>
          </w:p>
          <w:p w14:paraId="16909F50" w14:textId="77777777" w:rsidR="00BF3F59" w:rsidRPr="001750C0" w:rsidDel="00FD78D8" w:rsidRDefault="00BF3F59" w:rsidP="000956B0">
            <w:pPr>
              <w:rPr>
                <w:rFonts w:ascii="Verdana" w:hAnsi="Verdana"/>
                <w:sz w:val="16"/>
                <w:szCs w:val="16"/>
              </w:rPr>
            </w:pPr>
            <w:r w:rsidRPr="001750C0">
              <w:rPr>
                <w:rFonts w:ascii="Verdana" w:hAnsi="Verdana"/>
                <w:sz w:val="16"/>
                <w:szCs w:val="16"/>
              </w:rPr>
              <w:t xml:space="preserve">   Others : unused</w:t>
            </w:r>
          </w:p>
        </w:tc>
        <w:tc>
          <w:tcPr>
            <w:tcW w:w="2002" w:type="dxa"/>
            <w:tcBorders>
              <w:top w:val="single" w:sz="4" w:space="0" w:color="auto"/>
              <w:left w:val="single" w:sz="4" w:space="0" w:color="auto"/>
              <w:bottom w:val="single" w:sz="4" w:space="0" w:color="auto"/>
              <w:right w:val="single" w:sz="4" w:space="0" w:color="auto"/>
            </w:tcBorders>
          </w:tcPr>
          <w:p w14:paraId="453C6D18" w14:textId="77777777" w:rsidR="00BF3F59" w:rsidRPr="001750C0" w:rsidRDefault="00BF3F59" w:rsidP="000956B0">
            <w:pPr>
              <w:jc w:val="left"/>
              <w:rPr>
                <w:rFonts w:ascii="Verdana" w:hAnsi="Verdana"/>
                <w:sz w:val="16"/>
                <w:szCs w:val="16"/>
              </w:rPr>
            </w:pPr>
            <w:r w:rsidRPr="001750C0">
              <w:rPr>
                <w:rFonts w:ascii="Verdana" w:hAnsi="Verdana"/>
                <w:sz w:val="16"/>
                <w:szCs w:val="16"/>
              </w:rPr>
              <w:t>Byte 0-1: 0x0280 (640)</w:t>
            </w:r>
          </w:p>
          <w:p w14:paraId="3A3211ED" w14:textId="77777777" w:rsidR="00BF3F59" w:rsidRPr="001750C0" w:rsidRDefault="00BF3F59" w:rsidP="000956B0">
            <w:pPr>
              <w:jc w:val="left"/>
              <w:rPr>
                <w:rFonts w:ascii="Verdana" w:hAnsi="Verdana"/>
                <w:sz w:val="16"/>
                <w:szCs w:val="16"/>
              </w:rPr>
            </w:pPr>
            <w:r w:rsidRPr="001750C0">
              <w:rPr>
                <w:rFonts w:ascii="Verdana" w:hAnsi="Verdana"/>
                <w:sz w:val="16"/>
                <w:szCs w:val="16"/>
              </w:rPr>
              <w:t>Byte 2-3: 0x01E0 (480)</w:t>
            </w:r>
          </w:p>
          <w:p w14:paraId="2DE693A1" w14:textId="77777777" w:rsidR="00BF3F59" w:rsidRPr="001750C0" w:rsidRDefault="00BF3F59" w:rsidP="000956B0">
            <w:pPr>
              <w:jc w:val="left"/>
              <w:rPr>
                <w:rFonts w:ascii="Verdana" w:hAnsi="Verdana"/>
                <w:sz w:val="16"/>
                <w:szCs w:val="16"/>
              </w:rPr>
            </w:pPr>
            <w:r w:rsidRPr="001750C0">
              <w:rPr>
                <w:rFonts w:ascii="Verdana" w:hAnsi="Verdana"/>
                <w:sz w:val="16"/>
                <w:szCs w:val="16"/>
              </w:rPr>
              <w:t>Bytes 4-7:</w:t>
            </w:r>
          </w:p>
          <w:p w14:paraId="01BA5BDD" w14:textId="77777777" w:rsidR="00BF3F59" w:rsidRPr="001750C0" w:rsidRDefault="00BF3F59" w:rsidP="000956B0">
            <w:pPr>
              <w:jc w:val="left"/>
              <w:rPr>
                <w:rFonts w:ascii="Verdana" w:hAnsi="Verdana"/>
                <w:sz w:val="16"/>
                <w:szCs w:val="16"/>
              </w:rPr>
            </w:pPr>
            <w:r w:rsidRPr="001750C0">
              <w:rPr>
                <w:rFonts w:ascii="Verdana" w:hAnsi="Verdana"/>
                <w:sz w:val="16"/>
                <w:szCs w:val="16"/>
              </w:rPr>
              <w:t>0x019BFCC0 (27MHz)</w:t>
            </w:r>
          </w:p>
          <w:p w14:paraId="6562CEA0" w14:textId="77777777" w:rsidR="00BF3F59" w:rsidRPr="001750C0" w:rsidRDefault="00BF3F59" w:rsidP="000956B0">
            <w:pPr>
              <w:jc w:val="left"/>
              <w:rPr>
                <w:rFonts w:ascii="Verdana" w:hAnsi="Verdana"/>
                <w:sz w:val="16"/>
                <w:szCs w:val="16"/>
              </w:rPr>
            </w:pPr>
            <w:r w:rsidRPr="001750C0">
              <w:rPr>
                <w:rFonts w:ascii="Verdana" w:hAnsi="Verdana"/>
                <w:sz w:val="16"/>
                <w:szCs w:val="16"/>
              </w:rPr>
              <w:t>Byte sequence (0-8):</w:t>
            </w:r>
          </w:p>
          <w:p w14:paraId="1A9DC9D0" w14:textId="77777777" w:rsidR="00BF3F59" w:rsidRPr="001750C0" w:rsidRDefault="00BF3F59" w:rsidP="000956B0">
            <w:pPr>
              <w:jc w:val="left"/>
              <w:rPr>
                <w:rFonts w:ascii="Verdana" w:hAnsi="Verdana"/>
                <w:sz w:val="16"/>
                <w:szCs w:val="16"/>
              </w:rPr>
            </w:pPr>
            <w:r w:rsidRPr="001750C0">
              <w:rPr>
                <w:rFonts w:ascii="Verdana" w:hAnsi="Verdana"/>
                <w:sz w:val="16"/>
                <w:szCs w:val="16"/>
              </w:rPr>
              <w:t xml:space="preserve">{0x80, 0x02, 0xE0, 0x01, </w:t>
            </w:r>
          </w:p>
          <w:p w14:paraId="3253FA71" w14:textId="77777777" w:rsidR="00BF3F59" w:rsidRPr="001750C0" w:rsidRDefault="00BF3F59" w:rsidP="000956B0">
            <w:pPr>
              <w:jc w:val="left"/>
              <w:rPr>
                <w:rFonts w:ascii="Verdana" w:hAnsi="Verdana"/>
                <w:sz w:val="16"/>
                <w:szCs w:val="16"/>
              </w:rPr>
            </w:pPr>
            <w:r w:rsidRPr="001750C0">
              <w:rPr>
                <w:rFonts w:ascii="Verdana" w:hAnsi="Verdana"/>
                <w:sz w:val="16"/>
                <w:szCs w:val="16"/>
              </w:rPr>
              <w:t xml:space="preserve">0x01, 0x9B, 0xFC, 0xC0, </w:t>
            </w:r>
          </w:p>
          <w:p w14:paraId="5ABB9EA3" w14:textId="77777777" w:rsidR="00BF3F59" w:rsidRPr="001750C0" w:rsidRDefault="00BF3F59" w:rsidP="000956B0">
            <w:pPr>
              <w:jc w:val="center"/>
              <w:rPr>
                <w:rFonts w:ascii="Verdana" w:hAnsi="Verdana"/>
                <w:sz w:val="16"/>
                <w:szCs w:val="16"/>
              </w:rPr>
            </w:pPr>
            <w:r w:rsidRPr="001750C0">
              <w:rPr>
                <w:rFonts w:ascii="Verdana" w:hAnsi="Verdana"/>
                <w:sz w:val="16"/>
                <w:szCs w:val="16"/>
              </w:rPr>
              <w:t>0x00}</w:t>
            </w:r>
          </w:p>
        </w:tc>
      </w:tr>
      <w:tr w:rsidR="00BF3F59" w:rsidRPr="001750C0" w14:paraId="65B0AFAA" w14:textId="77777777" w:rsidTr="000956B0">
        <w:tc>
          <w:tcPr>
            <w:tcW w:w="990" w:type="dxa"/>
            <w:tcBorders>
              <w:top w:val="single" w:sz="4" w:space="0" w:color="auto"/>
              <w:left w:val="single" w:sz="4" w:space="0" w:color="auto"/>
              <w:bottom w:val="single" w:sz="4" w:space="0" w:color="auto"/>
              <w:right w:val="single" w:sz="4" w:space="0" w:color="auto"/>
            </w:tcBorders>
          </w:tcPr>
          <w:p w14:paraId="22582C6D" w14:textId="77777777" w:rsidR="00BF3F59" w:rsidRPr="001750C0" w:rsidRDefault="00BF3F59" w:rsidP="000956B0">
            <w:pPr>
              <w:jc w:val="center"/>
              <w:rPr>
                <w:rFonts w:ascii="Verdana" w:hAnsi="Verdana"/>
                <w:sz w:val="16"/>
                <w:szCs w:val="16"/>
              </w:rPr>
            </w:pPr>
            <w:r w:rsidRPr="001750C0">
              <w:rPr>
                <w:rFonts w:ascii="Verdana" w:hAnsi="Verdana"/>
                <w:sz w:val="16"/>
                <w:szCs w:val="16"/>
              </w:rPr>
              <w:t>0xA0-</w:t>
            </w:r>
          </w:p>
          <w:p w14:paraId="2BAD0C31" w14:textId="77777777" w:rsidR="00BF3F59" w:rsidRPr="001750C0" w:rsidRDefault="00BF3F59" w:rsidP="000956B0">
            <w:pPr>
              <w:jc w:val="center"/>
              <w:rPr>
                <w:rFonts w:ascii="Verdana" w:hAnsi="Verdana"/>
                <w:sz w:val="16"/>
                <w:szCs w:val="16"/>
              </w:rPr>
            </w:pPr>
            <w:r w:rsidRPr="001750C0">
              <w:rPr>
                <w:rFonts w:ascii="Verdana" w:hAnsi="Verdana"/>
                <w:sz w:val="16"/>
                <w:szCs w:val="16"/>
              </w:rPr>
              <w:t xml:space="preserve">0xBF </w:t>
            </w:r>
          </w:p>
        </w:tc>
        <w:tc>
          <w:tcPr>
            <w:tcW w:w="1642" w:type="dxa"/>
            <w:tcBorders>
              <w:top w:val="single" w:sz="4" w:space="0" w:color="auto"/>
              <w:left w:val="single" w:sz="4" w:space="0" w:color="auto"/>
              <w:bottom w:val="single" w:sz="4" w:space="0" w:color="auto"/>
              <w:right w:val="single" w:sz="4" w:space="0" w:color="auto"/>
            </w:tcBorders>
            <w:shd w:val="clear" w:color="auto" w:fill="auto"/>
          </w:tcPr>
          <w:p w14:paraId="28B98F4A" w14:textId="77777777" w:rsidR="00BF3F59" w:rsidRPr="001750C0" w:rsidRDefault="00BF3F59" w:rsidP="000956B0">
            <w:pPr>
              <w:jc w:val="left"/>
              <w:rPr>
                <w:rFonts w:ascii="Verdana" w:hAnsi="Verdana"/>
                <w:sz w:val="16"/>
                <w:szCs w:val="16"/>
              </w:rPr>
            </w:pPr>
            <w:r w:rsidRPr="001750C0">
              <w:rPr>
                <w:rFonts w:ascii="Verdana" w:hAnsi="Verdana"/>
                <w:sz w:val="16"/>
                <w:szCs w:val="16"/>
              </w:rPr>
              <w:t>UVC Control Channel 2</w:t>
            </w:r>
          </w:p>
        </w:tc>
        <w:tc>
          <w:tcPr>
            <w:tcW w:w="912" w:type="dxa"/>
            <w:tcBorders>
              <w:top w:val="single" w:sz="4" w:space="0" w:color="auto"/>
              <w:left w:val="single" w:sz="4" w:space="0" w:color="auto"/>
              <w:bottom w:val="single" w:sz="4" w:space="0" w:color="auto"/>
              <w:right w:val="single" w:sz="4" w:space="0" w:color="auto"/>
            </w:tcBorders>
            <w:shd w:val="clear" w:color="auto" w:fill="auto"/>
          </w:tcPr>
          <w:p w14:paraId="71BADB67" w14:textId="77777777" w:rsidR="00BF3F59" w:rsidRPr="001750C0" w:rsidRDefault="00BF3F59" w:rsidP="000956B0">
            <w:pPr>
              <w:jc w:val="center"/>
              <w:rPr>
                <w:rFonts w:ascii="Verdana" w:hAnsi="Verdana"/>
                <w:sz w:val="16"/>
                <w:szCs w:val="16"/>
              </w:rPr>
            </w:pPr>
            <w:r w:rsidRPr="001750C0">
              <w:rPr>
                <w:rFonts w:ascii="Verdana" w:hAnsi="Verdana"/>
                <w:sz w:val="16"/>
                <w:szCs w:val="16"/>
              </w:rPr>
              <w:t>16</w:t>
            </w:r>
          </w:p>
        </w:tc>
        <w:tc>
          <w:tcPr>
            <w:tcW w:w="709" w:type="dxa"/>
            <w:tcBorders>
              <w:top w:val="single" w:sz="4" w:space="0" w:color="auto"/>
              <w:left w:val="single" w:sz="4" w:space="0" w:color="auto"/>
              <w:bottom w:val="single" w:sz="4" w:space="0" w:color="auto"/>
              <w:right w:val="single" w:sz="4" w:space="0" w:color="auto"/>
            </w:tcBorders>
          </w:tcPr>
          <w:p w14:paraId="287FF03C"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tcBorders>
              <w:top w:val="single" w:sz="4" w:space="0" w:color="auto"/>
              <w:left w:val="single" w:sz="4" w:space="0" w:color="auto"/>
              <w:bottom w:val="single" w:sz="4" w:space="0" w:color="auto"/>
              <w:right w:val="single" w:sz="4" w:space="0" w:color="auto"/>
            </w:tcBorders>
            <w:shd w:val="clear" w:color="auto" w:fill="auto"/>
          </w:tcPr>
          <w:p w14:paraId="4F300457" w14:textId="77777777" w:rsidR="00BF3F59" w:rsidRPr="001750C0" w:rsidDel="00FD78D8" w:rsidRDefault="00BF3F59" w:rsidP="000956B0">
            <w:pPr>
              <w:rPr>
                <w:rFonts w:ascii="Verdana" w:hAnsi="Verdana"/>
                <w:sz w:val="16"/>
                <w:szCs w:val="16"/>
              </w:rPr>
            </w:pPr>
            <w:r w:rsidRPr="001750C0">
              <w:rPr>
                <w:rFonts w:ascii="Verdana" w:hAnsi="Verdana"/>
                <w:sz w:val="16"/>
                <w:szCs w:val="16"/>
              </w:rPr>
              <w:t>Software Define</w:t>
            </w:r>
          </w:p>
        </w:tc>
        <w:tc>
          <w:tcPr>
            <w:tcW w:w="2002" w:type="dxa"/>
            <w:tcBorders>
              <w:top w:val="single" w:sz="4" w:space="0" w:color="auto"/>
              <w:left w:val="single" w:sz="4" w:space="0" w:color="auto"/>
              <w:bottom w:val="single" w:sz="4" w:space="0" w:color="auto"/>
              <w:right w:val="single" w:sz="4" w:space="0" w:color="auto"/>
            </w:tcBorders>
          </w:tcPr>
          <w:p w14:paraId="00234F95" w14:textId="77777777" w:rsidR="00BF3F59" w:rsidRPr="001750C0" w:rsidRDefault="00BF3F59" w:rsidP="000956B0">
            <w:pPr>
              <w:jc w:val="center"/>
              <w:rPr>
                <w:rFonts w:ascii="Verdana" w:hAnsi="Verdana"/>
                <w:sz w:val="16"/>
                <w:szCs w:val="16"/>
              </w:rPr>
            </w:pPr>
            <w:r w:rsidRPr="001750C0">
              <w:rPr>
                <w:rFonts w:ascii="Verdana" w:hAnsi="Verdana"/>
                <w:sz w:val="16"/>
                <w:szCs w:val="16"/>
              </w:rPr>
              <w:t>X</w:t>
            </w:r>
          </w:p>
        </w:tc>
      </w:tr>
      <w:tr w:rsidR="00BF3F59" w:rsidRPr="001750C0" w14:paraId="4ED01155" w14:textId="77777777" w:rsidTr="000956B0">
        <w:tc>
          <w:tcPr>
            <w:tcW w:w="990" w:type="dxa"/>
            <w:tcBorders>
              <w:top w:val="single" w:sz="4" w:space="0" w:color="auto"/>
              <w:left w:val="single" w:sz="4" w:space="0" w:color="auto"/>
              <w:bottom w:val="single" w:sz="4" w:space="0" w:color="auto"/>
              <w:right w:val="single" w:sz="4" w:space="0" w:color="auto"/>
            </w:tcBorders>
          </w:tcPr>
          <w:p w14:paraId="464FF0DD" w14:textId="77777777" w:rsidR="00BF3F59" w:rsidRPr="001750C0" w:rsidRDefault="00BF3F59" w:rsidP="000956B0">
            <w:pPr>
              <w:jc w:val="center"/>
              <w:rPr>
                <w:rFonts w:ascii="Verdana" w:hAnsi="Verdana"/>
                <w:sz w:val="16"/>
                <w:szCs w:val="16"/>
              </w:rPr>
            </w:pPr>
            <w:r w:rsidRPr="001750C0">
              <w:rPr>
                <w:rFonts w:ascii="Verdana" w:hAnsi="Verdana"/>
                <w:sz w:val="16"/>
                <w:szCs w:val="16"/>
              </w:rPr>
              <w:t>0xC0</w:t>
            </w:r>
          </w:p>
        </w:tc>
        <w:tc>
          <w:tcPr>
            <w:tcW w:w="1642" w:type="dxa"/>
            <w:tcBorders>
              <w:top w:val="single" w:sz="4" w:space="0" w:color="auto"/>
              <w:left w:val="single" w:sz="4" w:space="0" w:color="auto"/>
              <w:bottom w:val="single" w:sz="4" w:space="0" w:color="auto"/>
              <w:right w:val="single" w:sz="4" w:space="0" w:color="auto"/>
            </w:tcBorders>
            <w:shd w:val="clear" w:color="auto" w:fill="auto"/>
          </w:tcPr>
          <w:p w14:paraId="03D829ED" w14:textId="77777777" w:rsidR="00BF3F59" w:rsidRPr="001750C0" w:rsidRDefault="00BF3F59" w:rsidP="000956B0">
            <w:pPr>
              <w:jc w:val="left"/>
              <w:rPr>
                <w:rFonts w:ascii="Verdana" w:hAnsi="Verdana"/>
                <w:sz w:val="16"/>
                <w:szCs w:val="16"/>
              </w:rPr>
            </w:pPr>
            <w:r w:rsidRPr="001750C0">
              <w:rPr>
                <w:rFonts w:ascii="Verdana" w:hAnsi="Verdana"/>
                <w:sz w:val="16"/>
                <w:szCs w:val="16"/>
              </w:rPr>
              <w:t>Ch2_Start_Stream</w:t>
            </w:r>
          </w:p>
        </w:tc>
        <w:tc>
          <w:tcPr>
            <w:tcW w:w="912" w:type="dxa"/>
            <w:tcBorders>
              <w:top w:val="single" w:sz="4" w:space="0" w:color="auto"/>
              <w:left w:val="single" w:sz="4" w:space="0" w:color="auto"/>
              <w:bottom w:val="single" w:sz="4" w:space="0" w:color="auto"/>
              <w:right w:val="single" w:sz="4" w:space="0" w:color="auto"/>
            </w:tcBorders>
            <w:shd w:val="clear" w:color="auto" w:fill="auto"/>
          </w:tcPr>
          <w:p w14:paraId="16CD2232" w14:textId="77777777" w:rsidR="00BF3F59" w:rsidRPr="001750C0" w:rsidRDefault="00BF3F59" w:rsidP="000956B0">
            <w:pPr>
              <w:jc w:val="center"/>
              <w:rPr>
                <w:rFonts w:ascii="Verdana" w:hAnsi="Verdana"/>
                <w:sz w:val="16"/>
                <w:szCs w:val="16"/>
              </w:rPr>
            </w:pPr>
            <w:r w:rsidRPr="001750C0">
              <w:rPr>
                <w:rFonts w:ascii="Verdana" w:hAnsi="Verdana"/>
                <w:sz w:val="16"/>
                <w:szCs w:val="16"/>
              </w:rPr>
              <w:t>9</w:t>
            </w:r>
          </w:p>
        </w:tc>
        <w:tc>
          <w:tcPr>
            <w:tcW w:w="709" w:type="dxa"/>
            <w:tcBorders>
              <w:top w:val="single" w:sz="4" w:space="0" w:color="auto"/>
              <w:left w:val="single" w:sz="4" w:space="0" w:color="auto"/>
              <w:bottom w:val="single" w:sz="4" w:space="0" w:color="auto"/>
              <w:right w:val="single" w:sz="4" w:space="0" w:color="auto"/>
            </w:tcBorders>
          </w:tcPr>
          <w:p w14:paraId="56A59B60"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tcBorders>
              <w:top w:val="single" w:sz="4" w:space="0" w:color="auto"/>
              <w:left w:val="single" w:sz="4" w:space="0" w:color="auto"/>
              <w:bottom w:val="single" w:sz="4" w:space="0" w:color="auto"/>
              <w:right w:val="single" w:sz="4" w:space="0" w:color="auto"/>
            </w:tcBorders>
            <w:shd w:val="clear" w:color="auto" w:fill="auto"/>
          </w:tcPr>
          <w:p w14:paraId="2A468918" w14:textId="77777777" w:rsidR="00BF3F59" w:rsidRPr="001750C0" w:rsidRDefault="00BF3F59" w:rsidP="000956B0">
            <w:pPr>
              <w:rPr>
                <w:rFonts w:ascii="Verdana" w:hAnsi="Verdana"/>
                <w:sz w:val="16"/>
                <w:szCs w:val="16"/>
              </w:rPr>
            </w:pPr>
            <w:r w:rsidRPr="001750C0">
              <w:rPr>
                <w:rFonts w:ascii="Verdana" w:hAnsi="Verdana"/>
                <w:sz w:val="16"/>
                <w:szCs w:val="16"/>
              </w:rPr>
              <w:t>Big Endian</w:t>
            </w:r>
          </w:p>
          <w:p w14:paraId="6F0621AD" w14:textId="77777777" w:rsidR="00BF3F59" w:rsidRPr="001750C0" w:rsidRDefault="00BF3F59" w:rsidP="000956B0">
            <w:pPr>
              <w:rPr>
                <w:rFonts w:ascii="Verdana" w:hAnsi="Verdana"/>
                <w:sz w:val="16"/>
                <w:szCs w:val="16"/>
              </w:rPr>
            </w:pPr>
            <w:r w:rsidRPr="001750C0">
              <w:rPr>
                <w:rFonts w:ascii="Verdana" w:hAnsi="Verdana"/>
                <w:sz w:val="16"/>
                <w:szCs w:val="16"/>
              </w:rPr>
              <w:t>Byte 0-1: Video Frame Width</w:t>
            </w:r>
          </w:p>
          <w:p w14:paraId="5946E062" w14:textId="77777777" w:rsidR="00BF3F59" w:rsidRPr="001750C0" w:rsidRDefault="00BF3F59" w:rsidP="000956B0">
            <w:pPr>
              <w:rPr>
                <w:rFonts w:ascii="Verdana" w:hAnsi="Verdana"/>
                <w:sz w:val="16"/>
                <w:szCs w:val="16"/>
              </w:rPr>
            </w:pPr>
            <w:r w:rsidRPr="001750C0">
              <w:rPr>
                <w:rFonts w:ascii="Verdana" w:hAnsi="Verdana"/>
                <w:sz w:val="16"/>
                <w:szCs w:val="16"/>
              </w:rPr>
              <w:t>Byte 2-3: Video Frame Height</w:t>
            </w:r>
          </w:p>
          <w:p w14:paraId="0F1AF73B" w14:textId="77777777" w:rsidR="00BF3F59" w:rsidRPr="001750C0" w:rsidRDefault="00BF3F59" w:rsidP="000956B0">
            <w:pPr>
              <w:rPr>
                <w:rFonts w:ascii="Verdana" w:hAnsi="Verdana"/>
                <w:sz w:val="16"/>
                <w:szCs w:val="16"/>
              </w:rPr>
            </w:pPr>
            <w:r w:rsidRPr="001750C0">
              <w:rPr>
                <w:rFonts w:ascii="Verdana" w:hAnsi="Verdana"/>
                <w:sz w:val="16"/>
                <w:szCs w:val="16"/>
              </w:rPr>
              <w:t>Byte 4-7: Clock Frequency (specified in Hz)</w:t>
            </w:r>
          </w:p>
          <w:p w14:paraId="188B4DEE" w14:textId="77777777" w:rsidR="00BF3F59" w:rsidRPr="001750C0" w:rsidRDefault="00BF3F59" w:rsidP="000956B0">
            <w:pPr>
              <w:rPr>
                <w:rFonts w:ascii="Verdana" w:hAnsi="Verdana"/>
                <w:sz w:val="16"/>
                <w:szCs w:val="16"/>
              </w:rPr>
            </w:pPr>
            <w:r w:rsidRPr="001750C0">
              <w:rPr>
                <w:rFonts w:ascii="Verdana" w:hAnsi="Verdana"/>
                <w:sz w:val="16"/>
                <w:szCs w:val="16"/>
              </w:rPr>
              <w:t xml:space="preserve">Byte 8: Resolution index (defined in USB descriptor). </w:t>
            </w:r>
          </w:p>
          <w:p w14:paraId="33395F7B" w14:textId="77777777" w:rsidR="00BF3F59" w:rsidRPr="001750C0" w:rsidRDefault="00BF3F59" w:rsidP="000956B0">
            <w:pPr>
              <w:rPr>
                <w:rFonts w:ascii="Verdana" w:hAnsi="Verdana"/>
                <w:sz w:val="16"/>
                <w:szCs w:val="16"/>
              </w:rPr>
            </w:pPr>
            <w:r w:rsidRPr="001750C0">
              <w:rPr>
                <w:rFonts w:ascii="Verdana" w:hAnsi="Verdana"/>
                <w:sz w:val="16"/>
                <w:szCs w:val="16"/>
              </w:rPr>
              <w:t xml:space="preserve">   0 : VGA</w:t>
            </w:r>
          </w:p>
          <w:p w14:paraId="3B10B81E" w14:textId="77777777" w:rsidR="00BF3F59" w:rsidRPr="001750C0" w:rsidRDefault="00BF3F59" w:rsidP="000956B0">
            <w:pPr>
              <w:rPr>
                <w:rFonts w:ascii="Verdana" w:hAnsi="Verdana"/>
                <w:sz w:val="16"/>
                <w:szCs w:val="16"/>
              </w:rPr>
            </w:pPr>
            <w:r w:rsidRPr="001750C0">
              <w:rPr>
                <w:rFonts w:ascii="Verdana" w:hAnsi="Verdana"/>
                <w:sz w:val="16"/>
                <w:szCs w:val="16"/>
              </w:rPr>
              <w:t xml:space="preserve">   1 : HD</w:t>
            </w:r>
          </w:p>
          <w:p w14:paraId="0B7426DA" w14:textId="77777777" w:rsidR="00BF3F59" w:rsidRPr="001750C0" w:rsidRDefault="00BF3F59" w:rsidP="000956B0">
            <w:pPr>
              <w:rPr>
                <w:rFonts w:ascii="Verdana" w:hAnsi="Verdana"/>
                <w:sz w:val="16"/>
                <w:szCs w:val="16"/>
              </w:rPr>
            </w:pPr>
            <w:r w:rsidRPr="001750C0">
              <w:rPr>
                <w:rFonts w:ascii="Verdana" w:hAnsi="Verdana"/>
                <w:sz w:val="16"/>
                <w:szCs w:val="16"/>
              </w:rPr>
              <w:t xml:space="preserve">   2 : FHD</w:t>
            </w:r>
          </w:p>
          <w:p w14:paraId="02032568" w14:textId="77777777" w:rsidR="00BF3F59" w:rsidRPr="001750C0" w:rsidDel="00FD78D8" w:rsidRDefault="00BF3F59" w:rsidP="000956B0">
            <w:pPr>
              <w:rPr>
                <w:rFonts w:ascii="Verdana" w:hAnsi="Verdana"/>
                <w:sz w:val="16"/>
                <w:szCs w:val="16"/>
              </w:rPr>
            </w:pPr>
            <w:r w:rsidRPr="001750C0">
              <w:rPr>
                <w:rFonts w:ascii="Verdana" w:hAnsi="Verdana"/>
                <w:sz w:val="16"/>
                <w:szCs w:val="16"/>
              </w:rPr>
              <w:t xml:space="preserve">   Others : unused</w:t>
            </w:r>
          </w:p>
        </w:tc>
        <w:tc>
          <w:tcPr>
            <w:tcW w:w="2002" w:type="dxa"/>
            <w:tcBorders>
              <w:top w:val="single" w:sz="4" w:space="0" w:color="auto"/>
              <w:left w:val="single" w:sz="4" w:space="0" w:color="auto"/>
              <w:bottom w:val="single" w:sz="4" w:space="0" w:color="auto"/>
              <w:right w:val="single" w:sz="4" w:space="0" w:color="auto"/>
            </w:tcBorders>
          </w:tcPr>
          <w:p w14:paraId="4DBEC0B3" w14:textId="77777777" w:rsidR="00BF3F59" w:rsidRPr="001750C0" w:rsidRDefault="00BF3F59" w:rsidP="000956B0">
            <w:pPr>
              <w:jc w:val="left"/>
              <w:rPr>
                <w:rFonts w:ascii="Verdana" w:hAnsi="Verdana"/>
                <w:sz w:val="16"/>
                <w:szCs w:val="16"/>
              </w:rPr>
            </w:pPr>
            <w:r w:rsidRPr="001750C0">
              <w:rPr>
                <w:rFonts w:ascii="Verdana" w:hAnsi="Verdana"/>
                <w:sz w:val="16"/>
                <w:szCs w:val="16"/>
              </w:rPr>
              <w:t>Byte 0-1: 0x0280 (640)</w:t>
            </w:r>
          </w:p>
          <w:p w14:paraId="29F37C88" w14:textId="77777777" w:rsidR="00BF3F59" w:rsidRPr="001750C0" w:rsidRDefault="00BF3F59" w:rsidP="000956B0">
            <w:pPr>
              <w:jc w:val="left"/>
              <w:rPr>
                <w:rFonts w:ascii="Verdana" w:hAnsi="Verdana"/>
                <w:sz w:val="16"/>
                <w:szCs w:val="16"/>
              </w:rPr>
            </w:pPr>
            <w:r w:rsidRPr="001750C0">
              <w:rPr>
                <w:rFonts w:ascii="Verdana" w:hAnsi="Verdana"/>
                <w:sz w:val="16"/>
                <w:szCs w:val="16"/>
              </w:rPr>
              <w:t>Byte 2-3: 0x01E0 (480)</w:t>
            </w:r>
          </w:p>
          <w:p w14:paraId="7CFD2E4A" w14:textId="77777777" w:rsidR="00BF3F59" w:rsidRPr="001750C0" w:rsidRDefault="00BF3F59" w:rsidP="000956B0">
            <w:pPr>
              <w:jc w:val="left"/>
              <w:rPr>
                <w:rFonts w:ascii="Verdana" w:hAnsi="Verdana"/>
                <w:sz w:val="16"/>
                <w:szCs w:val="16"/>
              </w:rPr>
            </w:pPr>
            <w:r w:rsidRPr="001750C0">
              <w:rPr>
                <w:rFonts w:ascii="Verdana" w:hAnsi="Verdana"/>
                <w:sz w:val="16"/>
                <w:szCs w:val="16"/>
              </w:rPr>
              <w:t>Bytes 4-7:</w:t>
            </w:r>
          </w:p>
          <w:p w14:paraId="17E5D8A0" w14:textId="77777777" w:rsidR="00BF3F59" w:rsidRPr="001750C0" w:rsidRDefault="00BF3F59" w:rsidP="000956B0">
            <w:pPr>
              <w:jc w:val="left"/>
              <w:rPr>
                <w:rFonts w:ascii="Verdana" w:hAnsi="Verdana"/>
                <w:sz w:val="16"/>
                <w:szCs w:val="16"/>
              </w:rPr>
            </w:pPr>
            <w:r w:rsidRPr="001750C0">
              <w:rPr>
                <w:rFonts w:ascii="Verdana" w:hAnsi="Verdana"/>
                <w:sz w:val="16"/>
                <w:szCs w:val="16"/>
              </w:rPr>
              <w:t>0x019BFCC0 (27MHz)</w:t>
            </w:r>
          </w:p>
          <w:p w14:paraId="67B442D2" w14:textId="77777777" w:rsidR="00BF3F59" w:rsidRPr="001750C0" w:rsidRDefault="00BF3F59" w:rsidP="000956B0">
            <w:pPr>
              <w:jc w:val="left"/>
              <w:rPr>
                <w:rFonts w:ascii="Verdana" w:hAnsi="Verdana"/>
                <w:sz w:val="16"/>
                <w:szCs w:val="16"/>
              </w:rPr>
            </w:pPr>
            <w:r w:rsidRPr="001750C0">
              <w:rPr>
                <w:rFonts w:ascii="Verdana" w:hAnsi="Verdana"/>
                <w:sz w:val="16"/>
                <w:szCs w:val="16"/>
              </w:rPr>
              <w:t>Byte sequence (0-8):</w:t>
            </w:r>
          </w:p>
          <w:p w14:paraId="0974642F" w14:textId="77777777" w:rsidR="00BF3F59" w:rsidRPr="001750C0" w:rsidRDefault="00BF3F59" w:rsidP="000956B0">
            <w:pPr>
              <w:jc w:val="left"/>
              <w:rPr>
                <w:rFonts w:ascii="Verdana" w:hAnsi="Verdana"/>
                <w:sz w:val="16"/>
                <w:szCs w:val="16"/>
              </w:rPr>
            </w:pPr>
            <w:r w:rsidRPr="001750C0">
              <w:rPr>
                <w:rFonts w:ascii="Verdana" w:hAnsi="Verdana"/>
                <w:sz w:val="16"/>
                <w:szCs w:val="16"/>
              </w:rPr>
              <w:t xml:space="preserve">{0x80, 0x02, 0xE0, 0x01, </w:t>
            </w:r>
          </w:p>
          <w:p w14:paraId="51341625" w14:textId="77777777" w:rsidR="00BF3F59" w:rsidRPr="001750C0" w:rsidRDefault="00BF3F59" w:rsidP="000956B0">
            <w:pPr>
              <w:jc w:val="left"/>
              <w:rPr>
                <w:rFonts w:ascii="Verdana" w:hAnsi="Verdana"/>
                <w:sz w:val="16"/>
                <w:szCs w:val="16"/>
              </w:rPr>
            </w:pPr>
            <w:r w:rsidRPr="001750C0">
              <w:rPr>
                <w:rFonts w:ascii="Verdana" w:hAnsi="Verdana"/>
                <w:sz w:val="16"/>
                <w:szCs w:val="16"/>
              </w:rPr>
              <w:t xml:space="preserve">0x01, 0x9B, 0xFC, 0xC0, </w:t>
            </w:r>
          </w:p>
          <w:p w14:paraId="564276B0" w14:textId="77777777" w:rsidR="00BF3F59" w:rsidRPr="001750C0" w:rsidRDefault="00BF3F59" w:rsidP="000956B0">
            <w:pPr>
              <w:jc w:val="center"/>
              <w:rPr>
                <w:rFonts w:ascii="Verdana" w:hAnsi="Verdana"/>
                <w:sz w:val="16"/>
                <w:szCs w:val="16"/>
              </w:rPr>
            </w:pPr>
            <w:r w:rsidRPr="001750C0">
              <w:rPr>
                <w:rFonts w:ascii="Verdana" w:hAnsi="Verdana"/>
                <w:sz w:val="16"/>
                <w:szCs w:val="16"/>
              </w:rPr>
              <w:t>0x00}</w:t>
            </w:r>
          </w:p>
        </w:tc>
      </w:tr>
      <w:tr w:rsidR="00BF3F59" w:rsidRPr="001750C0" w14:paraId="2AC1F07C" w14:textId="77777777" w:rsidTr="000956B0">
        <w:tc>
          <w:tcPr>
            <w:tcW w:w="990" w:type="dxa"/>
            <w:tcBorders>
              <w:top w:val="single" w:sz="4" w:space="0" w:color="auto"/>
              <w:left w:val="single" w:sz="4" w:space="0" w:color="auto"/>
              <w:bottom w:val="single" w:sz="4" w:space="0" w:color="auto"/>
              <w:right w:val="single" w:sz="4" w:space="0" w:color="auto"/>
            </w:tcBorders>
          </w:tcPr>
          <w:p w14:paraId="1F35CA17" w14:textId="77777777" w:rsidR="00BF3F59" w:rsidRPr="001750C0" w:rsidRDefault="00BF3F59" w:rsidP="000956B0">
            <w:pPr>
              <w:jc w:val="center"/>
              <w:rPr>
                <w:rFonts w:ascii="Verdana" w:hAnsi="Verdana"/>
                <w:sz w:val="16"/>
                <w:szCs w:val="16"/>
              </w:rPr>
            </w:pPr>
            <w:r w:rsidRPr="001750C0">
              <w:rPr>
                <w:rFonts w:ascii="Verdana" w:hAnsi="Verdana"/>
                <w:sz w:val="16"/>
                <w:szCs w:val="16"/>
              </w:rPr>
              <w:t xml:space="preserve">0xD0- </w:t>
            </w:r>
          </w:p>
          <w:p w14:paraId="6D969085" w14:textId="77777777" w:rsidR="00BF3F59" w:rsidRPr="001750C0" w:rsidRDefault="00BF3F59" w:rsidP="000956B0">
            <w:pPr>
              <w:jc w:val="center"/>
              <w:rPr>
                <w:rFonts w:ascii="Verdana" w:hAnsi="Verdana"/>
                <w:sz w:val="16"/>
                <w:szCs w:val="16"/>
              </w:rPr>
            </w:pPr>
            <w:r w:rsidRPr="001750C0">
              <w:rPr>
                <w:rFonts w:ascii="Verdana" w:hAnsi="Verdana"/>
                <w:sz w:val="16"/>
                <w:szCs w:val="16"/>
              </w:rPr>
              <w:t xml:space="preserve">0xEF </w:t>
            </w:r>
          </w:p>
        </w:tc>
        <w:tc>
          <w:tcPr>
            <w:tcW w:w="1642" w:type="dxa"/>
            <w:tcBorders>
              <w:top w:val="single" w:sz="4" w:space="0" w:color="auto"/>
              <w:left w:val="single" w:sz="4" w:space="0" w:color="auto"/>
              <w:bottom w:val="single" w:sz="4" w:space="0" w:color="auto"/>
              <w:right w:val="single" w:sz="4" w:space="0" w:color="auto"/>
            </w:tcBorders>
            <w:shd w:val="clear" w:color="auto" w:fill="auto"/>
          </w:tcPr>
          <w:p w14:paraId="4433390D" w14:textId="77777777" w:rsidR="00BF3F59" w:rsidRPr="001750C0" w:rsidRDefault="00BF3F59" w:rsidP="000956B0">
            <w:pPr>
              <w:jc w:val="left"/>
              <w:rPr>
                <w:rFonts w:ascii="Verdana" w:hAnsi="Verdana"/>
                <w:sz w:val="16"/>
                <w:szCs w:val="16"/>
              </w:rPr>
            </w:pPr>
            <w:r w:rsidRPr="001750C0">
              <w:rPr>
                <w:rFonts w:ascii="Verdana" w:hAnsi="Verdana"/>
                <w:sz w:val="16"/>
                <w:szCs w:val="16"/>
              </w:rPr>
              <w:t>UVC Control Channel 3</w:t>
            </w:r>
          </w:p>
        </w:tc>
        <w:tc>
          <w:tcPr>
            <w:tcW w:w="912" w:type="dxa"/>
            <w:tcBorders>
              <w:top w:val="single" w:sz="4" w:space="0" w:color="auto"/>
              <w:left w:val="single" w:sz="4" w:space="0" w:color="auto"/>
              <w:bottom w:val="single" w:sz="4" w:space="0" w:color="auto"/>
              <w:right w:val="single" w:sz="4" w:space="0" w:color="auto"/>
            </w:tcBorders>
            <w:shd w:val="clear" w:color="auto" w:fill="auto"/>
          </w:tcPr>
          <w:p w14:paraId="7C206F93" w14:textId="77777777" w:rsidR="00BF3F59" w:rsidRPr="001750C0" w:rsidRDefault="00BF3F59" w:rsidP="000956B0">
            <w:pPr>
              <w:jc w:val="center"/>
              <w:rPr>
                <w:rFonts w:ascii="Verdana" w:hAnsi="Verdana"/>
                <w:sz w:val="16"/>
                <w:szCs w:val="16"/>
              </w:rPr>
            </w:pPr>
            <w:r w:rsidRPr="001750C0">
              <w:rPr>
                <w:rFonts w:ascii="Verdana" w:hAnsi="Verdana"/>
                <w:sz w:val="16"/>
                <w:szCs w:val="16"/>
              </w:rPr>
              <w:t>16</w:t>
            </w:r>
          </w:p>
        </w:tc>
        <w:tc>
          <w:tcPr>
            <w:tcW w:w="709" w:type="dxa"/>
            <w:tcBorders>
              <w:top w:val="single" w:sz="4" w:space="0" w:color="auto"/>
              <w:left w:val="single" w:sz="4" w:space="0" w:color="auto"/>
              <w:bottom w:val="single" w:sz="4" w:space="0" w:color="auto"/>
              <w:right w:val="single" w:sz="4" w:space="0" w:color="auto"/>
            </w:tcBorders>
          </w:tcPr>
          <w:p w14:paraId="03656207"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tcBorders>
              <w:top w:val="single" w:sz="4" w:space="0" w:color="auto"/>
              <w:left w:val="single" w:sz="4" w:space="0" w:color="auto"/>
              <w:bottom w:val="single" w:sz="4" w:space="0" w:color="auto"/>
              <w:right w:val="single" w:sz="4" w:space="0" w:color="auto"/>
            </w:tcBorders>
            <w:shd w:val="clear" w:color="auto" w:fill="auto"/>
          </w:tcPr>
          <w:p w14:paraId="636E5153" w14:textId="77777777" w:rsidR="00BF3F59" w:rsidRPr="001750C0" w:rsidRDefault="00BF3F59" w:rsidP="000956B0">
            <w:pPr>
              <w:rPr>
                <w:rFonts w:ascii="Verdana" w:hAnsi="Verdana"/>
                <w:sz w:val="16"/>
                <w:szCs w:val="16"/>
              </w:rPr>
            </w:pPr>
            <w:r w:rsidRPr="001750C0">
              <w:rPr>
                <w:rFonts w:ascii="Verdana" w:hAnsi="Verdana"/>
                <w:sz w:val="16"/>
                <w:szCs w:val="16"/>
              </w:rPr>
              <w:t>Software Define</w:t>
            </w:r>
          </w:p>
        </w:tc>
        <w:tc>
          <w:tcPr>
            <w:tcW w:w="2002" w:type="dxa"/>
            <w:tcBorders>
              <w:top w:val="single" w:sz="4" w:space="0" w:color="auto"/>
              <w:left w:val="single" w:sz="4" w:space="0" w:color="auto"/>
              <w:bottom w:val="single" w:sz="4" w:space="0" w:color="auto"/>
              <w:right w:val="single" w:sz="4" w:space="0" w:color="auto"/>
            </w:tcBorders>
          </w:tcPr>
          <w:p w14:paraId="1A32D27E" w14:textId="77777777" w:rsidR="00BF3F59" w:rsidRPr="001750C0" w:rsidRDefault="00BF3F59" w:rsidP="000956B0">
            <w:pPr>
              <w:jc w:val="center"/>
              <w:rPr>
                <w:rFonts w:ascii="Verdana" w:hAnsi="Verdana"/>
                <w:sz w:val="16"/>
                <w:szCs w:val="16"/>
              </w:rPr>
            </w:pPr>
            <w:r w:rsidRPr="001750C0">
              <w:rPr>
                <w:rFonts w:ascii="Verdana" w:hAnsi="Verdana"/>
                <w:sz w:val="16"/>
                <w:szCs w:val="16"/>
              </w:rPr>
              <w:t>X</w:t>
            </w:r>
          </w:p>
        </w:tc>
      </w:tr>
      <w:tr w:rsidR="00BF3F59" w:rsidRPr="001750C0" w14:paraId="68599D6E" w14:textId="77777777" w:rsidTr="000956B0">
        <w:tc>
          <w:tcPr>
            <w:tcW w:w="990" w:type="dxa"/>
            <w:tcBorders>
              <w:top w:val="single" w:sz="4" w:space="0" w:color="auto"/>
              <w:left w:val="single" w:sz="4" w:space="0" w:color="auto"/>
              <w:bottom w:val="single" w:sz="4" w:space="0" w:color="auto"/>
              <w:right w:val="single" w:sz="4" w:space="0" w:color="auto"/>
            </w:tcBorders>
          </w:tcPr>
          <w:p w14:paraId="6D338E2D" w14:textId="77777777" w:rsidR="00BF3F59" w:rsidRPr="001750C0" w:rsidRDefault="00BF3F59" w:rsidP="000956B0">
            <w:pPr>
              <w:jc w:val="center"/>
              <w:rPr>
                <w:rFonts w:ascii="Verdana" w:hAnsi="Verdana"/>
                <w:sz w:val="16"/>
                <w:szCs w:val="16"/>
              </w:rPr>
            </w:pPr>
            <w:r w:rsidRPr="001750C0">
              <w:rPr>
                <w:rFonts w:ascii="Verdana" w:hAnsi="Verdana"/>
                <w:sz w:val="16"/>
                <w:szCs w:val="16"/>
              </w:rPr>
              <w:t>0xF0</w:t>
            </w:r>
          </w:p>
        </w:tc>
        <w:tc>
          <w:tcPr>
            <w:tcW w:w="1642" w:type="dxa"/>
            <w:tcBorders>
              <w:top w:val="single" w:sz="4" w:space="0" w:color="auto"/>
              <w:left w:val="single" w:sz="4" w:space="0" w:color="auto"/>
              <w:bottom w:val="single" w:sz="4" w:space="0" w:color="auto"/>
              <w:right w:val="single" w:sz="4" w:space="0" w:color="auto"/>
            </w:tcBorders>
            <w:shd w:val="clear" w:color="auto" w:fill="auto"/>
          </w:tcPr>
          <w:p w14:paraId="6DE238F9" w14:textId="77777777" w:rsidR="00BF3F59" w:rsidRPr="001750C0" w:rsidRDefault="00BF3F59" w:rsidP="000956B0">
            <w:pPr>
              <w:jc w:val="left"/>
              <w:rPr>
                <w:rFonts w:ascii="Verdana" w:hAnsi="Verdana"/>
                <w:sz w:val="16"/>
                <w:szCs w:val="16"/>
              </w:rPr>
            </w:pPr>
            <w:r w:rsidRPr="001750C0">
              <w:rPr>
                <w:rFonts w:ascii="Verdana" w:hAnsi="Verdana"/>
                <w:sz w:val="16"/>
                <w:szCs w:val="16"/>
              </w:rPr>
              <w:t>Ch3_Start_Stream</w:t>
            </w:r>
          </w:p>
        </w:tc>
        <w:tc>
          <w:tcPr>
            <w:tcW w:w="912" w:type="dxa"/>
            <w:tcBorders>
              <w:top w:val="single" w:sz="4" w:space="0" w:color="auto"/>
              <w:left w:val="single" w:sz="4" w:space="0" w:color="auto"/>
              <w:bottom w:val="single" w:sz="4" w:space="0" w:color="auto"/>
              <w:right w:val="single" w:sz="4" w:space="0" w:color="auto"/>
            </w:tcBorders>
            <w:shd w:val="clear" w:color="auto" w:fill="auto"/>
          </w:tcPr>
          <w:p w14:paraId="1AB0A690" w14:textId="77777777" w:rsidR="00BF3F59" w:rsidRPr="001750C0" w:rsidRDefault="00BF3F59" w:rsidP="000956B0">
            <w:pPr>
              <w:jc w:val="center"/>
              <w:rPr>
                <w:rFonts w:ascii="Verdana" w:hAnsi="Verdana"/>
                <w:sz w:val="16"/>
                <w:szCs w:val="16"/>
              </w:rPr>
            </w:pPr>
            <w:r w:rsidRPr="001750C0">
              <w:rPr>
                <w:rFonts w:ascii="Verdana" w:hAnsi="Verdana"/>
                <w:sz w:val="16"/>
                <w:szCs w:val="16"/>
              </w:rPr>
              <w:t>9</w:t>
            </w:r>
          </w:p>
        </w:tc>
        <w:tc>
          <w:tcPr>
            <w:tcW w:w="709" w:type="dxa"/>
            <w:tcBorders>
              <w:top w:val="single" w:sz="4" w:space="0" w:color="auto"/>
              <w:left w:val="single" w:sz="4" w:space="0" w:color="auto"/>
              <w:bottom w:val="single" w:sz="4" w:space="0" w:color="auto"/>
              <w:right w:val="single" w:sz="4" w:space="0" w:color="auto"/>
            </w:tcBorders>
          </w:tcPr>
          <w:p w14:paraId="05F2B0C4" w14:textId="77777777" w:rsidR="00BF3F59" w:rsidRPr="001750C0" w:rsidRDefault="00BF3F59" w:rsidP="000956B0">
            <w:pPr>
              <w:jc w:val="center"/>
              <w:rPr>
                <w:rFonts w:ascii="Verdana" w:hAnsi="Verdana"/>
                <w:sz w:val="16"/>
                <w:szCs w:val="16"/>
              </w:rPr>
            </w:pPr>
            <w:r w:rsidRPr="001750C0">
              <w:rPr>
                <w:rFonts w:ascii="Verdana" w:hAnsi="Verdana"/>
                <w:sz w:val="16"/>
                <w:szCs w:val="16"/>
              </w:rPr>
              <w:t>RW</w:t>
            </w:r>
          </w:p>
        </w:tc>
        <w:tc>
          <w:tcPr>
            <w:tcW w:w="3307" w:type="dxa"/>
            <w:tcBorders>
              <w:top w:val="single" w:sz="4" w:space="0" w:color="auto"/>
              <w:left w:val="single" w:sz="4" w:space="0" w:color="auto"/>
              <w:bottom w:val="single" w:sz="4" w:space="0" w:color="auto"/>
              <w:right w:val="single" w:sz="4" w:space="0" w:color="auto"/>
            </w:tcBorders>
            <w:shd w:val="clear" w:color="auto" w:fill="auto"/>
          </w:tcPr>
          <w:p w14:paraId="4A74097F" w14:textId="77777777" w:rsidR="00BF3F59" w:rsidRPr="001750C0" w:rsidRDefault="00BF3F59" w:rsidP="000956B0">
            <w:pPr>
              <w:rPr>
                <w:rFonts w:ascii="Verdana" w:hAnsi="Verdana"/>
                <w:sz w:val="16"/>
                <w:szCs w:val="16"/>
              </w:rPr>
            </w:pPr>
            <w:r w:rsidRPr="001750C0">
              <w:rPr>
                <w:rFonts w:ascii="Verdana" w:hAnsi="Verdana"/>
                <w:sz w:val="16"/>
                <w:szCs w:val="16"/>
              </w:rPr>
              <w:t>Big Endian</w:t>
            </w:r>
          </w:p>
          <w:p w14:paraId="609D331D" w14:textId="77777777" w:rsidR="00BF3F59" w:rsidRPr="001750C0" w:rsidRDefault="00BF3F59" w:rsidP="000956B0">
            <w:pPr>
              <w:rPr>
                <w:rFonts w:ascii="Verdana" w:hAnsi="Verdana"/>
                <w:sz w:val="16"/>
                <w:szCs w:val="16"/>
              </w:rPr>
            </w:pPr>
            <w:r w:rsidRPr="001750C0">
              <w:rPr>
                <w:rFonts w:ascii="Verdana" w:hAnsi="Verdana"/>
                <w:sz w:val="16"/>
                <w:szCs w:val="16"/>
              </w:rPr>
              <w:t>Byte 0-1: Video Frame Width</w:t>
            </w:r>
          </w:p>
          <w:p w14:paraId="09BEC18C" w14:textId="77777777" w:rsidR="00BF3F59" w:rsidRPr="001750C0" w:rsidRDefault="00BF3F59" w:rsidP="000956B0">
            <w:pPr>
              <w:rPr>
                <w:rFonts w:ascii="Verdana" w:hAnsi="Verdana"/>
                <w:sz w:val="16"/>
                <w:szCs w:val="16"/>
              </w:rPr>
            </w:pPr>
            <w:r w:rsidRPr="001750C0">
              <w:rPr>
                <w:rFonts w:ascii="Verdana" w:hAnsi="Verdana"/>
                <w:sz w:val="16"/>
                <w:szCs w:val="16"/>
              </w:rPr>
              <w:t>Byte 2-3: Video Frame Height</w:t>
            </w:r>
          </w:p>
          <w:p w14:paraId="7613BB73" w14:textId="77777777" w:rsidR="00BF3F59" w:rsidRPr="001750C0" w:rsidRDefault="00BF3F59" w:rsidP="000956B0">
            <w:pPr>
              <w:rPr>
                <w:rFonts w:ascii="Verdana" w:hAnsi="Verdana"/>
                <w:sz w:val="16"/>
                <w:szCs w:val="16"/>
              </w:rPr>
            </w:pPr>
            <w:r w:rsidRPr="001750C0">
              <w:rPr>
                <w:rFonts w:ascii="Verdana" w:hAnsi="Verdana"/>
                <w:sz w:val="16"/>
                <w:szCs w:val="16"/>
              </w:rPr>
              <w:t>Byte 4-7: Clock Frequency (specified in Hz)</w:t>
            </w:r>
          </w:p>
          <w:p w14:paraId="6E0B0F54" w14:textId="77777777" w:rsidR="00BF3F59" w:rsidRPr="001750C0" w:rsidRDefault="00BF3F59" w:rsidP="000956B0">
            <w:pPr>
              <w:rPr>
                <w:rFonts w:ascii="Verdana" w:hAnsi="Verdana"/>
                <w:sz w:val="16"/>
                <w:szCs w:val="16"/>
              </w:rPr>
            </w:pPr>
            <w:r w:rsidRPr="001750C0">
              <w:rPr>
                <w:rFonts w:ascii="Verdana" w:hAnsi="Verdana"/>
                <w:sz w:val="16"/>
                <w:szCs w:val="16"/>
              </w:rPr>
              <w:t xml:space="preserve">Byte 8: Resolution index (defined in USB descriptor). </w:t>
            </w:r>
          </w:p>
          <w:p w14:paraId="395800BA" w14:textId="77777777" w:rsidR="00BF3F59" w:rsidRPr="001750C0" w:rsidRDefault="00BF3F59" w:rsidP="000956B0">
            <w:pPr>
              <w:rPr>
                <w:rFonts w:ascii="Verdana" w:hAnsi="Verdana"/>
                <w:sz w:val="16"/>
                <w:szCs w:val="16"/>
              </w:rPr>
            </w:pPr>
            <w:r w:rsidRPr="001750C0">
              <w:rPr>
                <w:rFonts w:ascii="Verdana" w:hAnsi="Verdana"/>
                <w:sz w:val="16"/>
                <w:szCs w:val="16"/>
              </w:rPr>
              <w:lastRenderedPageBreak/>
              <w:t xml:space="preserve">   0 : VGA</w:t>
            </w:r>
          </w:p>
          <w:p w14:paraId="0020B91D" w14:textId="77777777" w:rsidR="00BF3F59" w:rsidRPr="001750C0" w:rsidRDefault="00BF3F59" w:rsidP="000956B0">
            <w:pPr>
              <w:rPr>
                <w:rFonts w:ascii="Verdana" w:hAnsi="Verdana"/>
                <w:sz w:val="16"/>
                <w:szCs w:val="16"/>
              </w:rPr>
            </w:pPr>
            <w:r w:rsidRPr="001750C0">
              <w:rPr>
                <w:rFonts w:ascii="Verdana" w:hAnsi="Verdana"/>
                <w:sz w:val="16"/>
                <w:szCs w:val="16"/>
              </w:rPr>
              <w:t xml:space="preserve">   1 : HD</w:t>
            </w:r>
          </w:p>
          <w:p w14:paraId="026A4356" w14:textId="77777777" w:rsidR="00BF3F59" w:rsidRPr="001750C0" w:rsidRDefault="00BF3F59" w:rsidP="000956B0">
            <w:pPr>
              <w:rPr>
                <w:rFonts w:ascii="Verdana" w:hAnsi="Verdana"/>
                <w:sz w:val="16"/>
                <w:szCs w:val="16"/>
              </w:rPr>
            </w:pPr>
            <w:r w:rsidRPr="001750C0">
              <w:rPr>
                <w:rFonts w:ascii="Verdana" w:hAnsi="Verdana"/>
                <w:sz w:val="16"/>
                <w:szCs w:val="16"/>
              </w:rPr>
              <w:t xml:space="preserve">   2 : FHD</w:t>
            </w:r>
          </w:p>
          <w:p w14:paraId="41A5FDC1" w14:textId="77777777" w:rsidR="00BF3F59" w:rsidRPr="001750C0" w:rsidRDefault="00BF3F59" w:rsidP="000956B0">
            <w:pPr>
              <w:rPr>
                <w:rFonts w:ascii="Verdana" w:hAnsi="Verdana"/>
                <w:sz w:val="16"/>
                <w:szCs w:val="16"/>
              </w:rPr>
            </w:pPr>
            <w:r w:rsidRPr="001750C0">
              <w:rPr>
                <w:rFonts w:ascii="Verdana" w:hAnsi="Verdana"/>
                <w:sz w:val="16"/>
                <w:szCs w:val="16"/>
              </w:rPr>
              <w:t xml:space="preserve">   Others : unused</w:t>
            </w:r>
          </w:p>
        </w:tc>
        <w:tc>
          <w:tcPr>
            <w:tcW w:w="2002" w:type="dxa"/>
            <w:tcBorders>
              <w:top w:val="single" w:sz="4" w:space="0" w:color="auto"/>
              <w:left w:val="single" w:sz="4" w:space="0" w:color="auto"/>
              <w:bottom w:val="single" w:sz="4" w:space="0" w:color="auto"/>
              <w:right w:val="single" w:sz="4" w:space="0" w:color="auto"/>
            </w:tcBorders>
          </w:tcPr>
          <w:p w14:paraId="1804B038" w14:textId="77777777" w:rsidR="00BF3F59" w:rsidRPr="001750C0" w:rsidRDefault="00BF3F59" w:rsidP="000956B0">
            <w:pPr>
              <w:jc w:val="left"/>
              <w:rPr>
                <w:rFonts w:ascii="Verdana" w:hAnsi="Verdana"/>
                <w:sz w:val="16"/>
                <w:szCs w:val="16"/>
              </w:rPr>
            </w:pPr>
            <w:r w:rsidRPr="001750C0">
              <w:rPr>
                <w:rFonts w:ascii="Verdana" w:hAnsi="Verdana"/>
                <w:sz w:val="16"/>
                <w:szCs w:val="16"/>
              </w:rPr>
              <w:lastRenderedPageBreak/>
              <w:t>Byte 0-1: 0x0280 (640)</w:t>
            </w:r>
          </w:p>
          <w:p w14:paraId="06E9031A" w14:textId="77777777" w:rsidR="00BF3F59" w:rsidRPr="001750C0" w:rsidRDefault="00BF3F59" w:rsidP="000956B0">
            <w:pPr>
              <w:jc w:val="left"/>
              <w:rPr>
                <w:rFonts w:ascii="Verdana" w:hAnsi="Verdana"/>
                <w:sz w:val="16"/>
                <w:szCs w:val="16"/>
              </w:rPr>
            </w:pPr>
            <w:r w:rsidRPr="001750C0">
              <w:rPr>
                <w:rFonts w:ascii="Verdana" w:hAnsi="Verdana"/>
                <w:sz w:val="16"/>
                <w:szCs w:val="16"/>
              </w:rPr>
              <w:t>Byte 2-3: 0x01E0 (480)</w:t>
            </w:r>
          </w:p>
          <w:p w14:paraId="3428BD1C" w14:textId="77777777" w:rsidR="00BF3F59" w:rsidRPr="001750C0" w:rsidRDefault="00BF3F59" w:rsidP="000956B0">
            <w:pPr>
              <w:jc w:val="left"/>
              <w:rPr>
                <w:rFonts w:ascii="Verdana" w:hAnsi="Verdana"/>
                <w:sz w:val="16"/>
                <w:szCs w:val="16"/>
              </w:rPr>
            </w:pPr>
            <w:r w:rsidRPr="001750C0">
              <w:rPr>
                <w:rFonts w:ascii="Verdana" w:hAnsi="Verdana"/>
                <w:sz w:val="16"/>
                <w:szCs w:val="16"/>
              </w:rPr>
              <w:t>Bytes 4-7:</w:t>
            </w:r>
          </w:p>
          <w:p w14:paraId="19EBABA6" w14:textId="77777777" w:rsidR="00BF3F59" w:rsidRPr="001750C0" w:rsidRDefault="00BF3F59" w:rsidP="000956B0">
            <w:pPr>
              <w:jc w:val="left"/>
              <w:rPr>
                <w:rFonts w:ascii="Verdana" w:hAnsi="Verdana"/>
                <w:sz w:val="16"/>
                <w:szCs w:val="16"/>
              </w:rPr>
            </w:pPr>
            <w:r w:rsidRPr="001750C0">
              <w:rPr>
                <w:rFonts w:ascii="Verdana" w:hAnsi="Verdana"/>
                <w:sz w:val="16"/>
                <w:szCs w:val="16"/>
              </w:rPr>
              <w:t>0x019BFCC0 (27MHz)</w:t>
            </w:r>
          </w:p>
          <w:p w14:paraId="0124B5EE" w14:textId="77777777" w:rsidR="00BF3F59" w:rsidRPr="001750C0" w:rsidRDefault="00BF3F59" w:rsidP="000956B0">
            <w:pPr>
              <w:jc w:val="left"/>
              <w:rPr>
                <w:rFonts w:ascii="Verdana" w:hAnsi="Verdana"/>
                <w:sz w:val="16"/>
                <w:szCs w:val="16"/>
              </w:rPr>
            </w:pPr>
            <w:r w:rsidRPr="001750C0">
              <w:rPr>
                <w:rFonts w:ascii="Verdana" w:hAnsi="Verdana"/>
                <w:sz w:val="16"/>
                <w:szCs w:val="16"/>
              </w:rPr>
              <w:t>Byte sequence (0-8):</w:t>
            </w:r>
          </w:p>
          <w:p w14:paraId="78642EE5" w14:textId="77777777" w:rsidR="00BF3F59" w:rsidRPr="001750C0" w:rsidRDefault="00BF3F59" w:rsidP="000956B0">
            <w:pPr>
              <w:jc w:val="left"/>
              <w:rPr>
                <w:rFonts w:ascii="Verdana" w:hAnsi="Verdana"/>
                <w:sz w:val="16"/>
                <w:szCs w:val="16"/>
              </w:rPr>
            </w:pPr>
            <w:r w:rsidRPr="001750C0">
              <w:rPr>
                <w:rFonts w:ascii="Verdana" w:hAnsi="Verdana"/>
                <w:sz w:val="16"/>
                <w:szCs w:val="16"/>
              </w:rPr>
              <w:t xml:space="preserve">{0x80, 0x02, 0xE0, </w:t>
            </w:r>
            <w:r w:rsidRPr="001750C0">
              <w:rPr>
                <w:rFonts w:ascii="Verdana" w:hAnsi="Verdana"/>
                <w:sz w:val="16"/>
                <w:szCs w:val="16"/>
              </w:rPr>
              <w:lastRenderedPageBreak/>
              <w:t xml:space="preserve">0x01, </w:t>
            </w:r>
          </w:p>
          <w:p w14:paraId="3667F351" w14:textId="77777777" w:rsidR="00BF3F59" w:rsidRPr="001750C0" w:rsidRDefault="00BF3F59" w:rsidP="000956B0">
            <w:pPr>
              <w:jc w:val="left"/>
              <w:rPr>
                <w:rFonts w:ascii="Verdana" w:hAnsi="Verdana"/>
                <w:sz w:val="16"/>
                <w:szCs w:val="16"/>
              </w:rPr>
            </w:pPr>
            <w:r w:rsidRPr="001750C0">
              <w:rPr>
                <w:rFonts w:ascii="Verdana" w:hAnsi="Verdana"/>
                <w:sz w:val="16"/>
                <w:szCs w:val="16"/>
              </w:rPr>
              <w:t xml:space="preserve">0x01, 0x9B, 0xFC, 0xC0, </w:t>
            </w:r>
          </w:p>
          <w:p w14:paraId="4CEE2DA3" w14:textId="77777777" w:rsidR="00BF3F59" w:rsidRPr="001750C0" w:rsidRDefault="00BF3F59" w:rsidP="000956B0">
            <w:pPr>
              <w:keepNext/>
              <w:jc w:val="center"/>
              <w:rPr>
                <w:rFonts w:ascii="Verdana" w:hAnsi="Verdana"/>
                <w:sz w:val="16"/>
                <w:szCs w:val="16"/>
              </w:rPr>
            </w:pPr>
            <w:r w:rsidRPr="001750C0">
              <w:rPr>
                <w:rFonts w:ascii="Verdana" w:hAnsi="Verdana"/>
                <w:sz w:val="16"/>
                <w:szCs w:val="16"/>
              </w:rPr>
              <w:t>0x00}</w:t>
            </w:r>
          </w:p>
        </w:tc>
      </w:tr>
    </w:tbl>
    <w:p w14:paraId="50F96F49" w14:textId="77777777" w:rsidR="00BF3F59" w:rsidRDefault="00BF3F59" w:rsidP="00BF3F59">
      <w:pPr>
        <w:pStyle w:val="Caption"/>
      </w:pPr>
      <w:r>
        <w:lastRenderedPageBreak/>
        <w:t xml:space="preserve">Table </w:t>
      </w:r>
      <w:r>
        <w:fldChar w:fldCharType="begin"/>
      </w:r>
      <w:r>
        <w:instrText xml:space="preserve"> SEQ Table \* ARABIC </w:instrText>
      </w:r>
      <w:r>
        <w:fldChar w:fldCharType="separate"/>
      </w:r>
      <w:r>
        <w:rPr>
          <w:noProof/>
        </w:rPr>
        <w:t>1</w:t>
      </w:r>
      <w:r>
        <w:fldChar w:fldCharType="end"/>
      </w:r>
      <w:r>
        <w:t xml:space="preserve"> - I</w:t>
      </w:r>
      <w:r w:rsidRPr="007F10A6">
        <w:rPr>
          <w:vertAlign w:val="superscript"/>
        </w:rPr>
        <w:t>2</w:t>
      </w:r>
      <w:r>
        <w:t>C Registers</w:t>
      </w:r>
    </w:p>
    <w:p w14:paraId="0C2F13B2" w14:textId="77777777" w:rsidR="00BF3F59" w:rsidRDefault="00BF3F59" w:rsidP="00BF3F59">
      <w:pPr>
        <w:rPr>
          <w:lang w:val="en-US" w:eastAsia="en-US"/>
        </w:rPr>
      </w:pPr>
    </w:p>
    <w:p w14:paraId="051354C8" w14:textId="77777777" w:rsidR="00BF3F59" w:rsidRPr="007F10A6" w:rsidRDefault="00BF3F59" w:rsidP="00BF3F59">
      <w:pPr>
        <w:rPr>
          <w:lang w:val="en-US" w:eastAsia="en-US"/>
        </w:rPr>
      </w:pPr>
    </w:p>
    <w:tbl>
      <w:tblPr>
        <w:tblW w:w="10314" w:type="dxa"/>
        <w:tblLook w:val="04A0" w:firstRow="1" w:lastRow="0" w:firstColumn="1" w:lastColumn="0" w:noHBand="0" w:noVBand="1"/>
      </w:tblPr>
      <w:tblGrid>
        <w:gridCol w:w="959"/>
        <w:gridCol w:w="992"/>
        <w:gridCol w:w="992"/>
        <w:gridCol w:w="993"/>
        <w:gridCol w:w="4282"/>
        <w:gridCol w:w="2096"/>
      </w:tblGrid>
      <w:tr w:rsidR="00BF3F59" w14:paraId="1389FC40" w14:textId="77777777" w:rsidTr="000956B0">
        <w:trPr>
          <w:trHeight w:val="134"/>
        </w:trPr>
        <w:tc>
          <w:tcPr>
            <w:tcW w:w="3936" w:type="dxa"/>
            <w:gridSpan w:val="4"/>
            <w:tcBorders>
              <w:top w:val="single" w:sz="4" w:space="0" w:color="auto"/>
              <w:left w:val="single" w:sz="4" w:space="0" w:color="auto"/>
              <w:bottom w:val="nil"/>
              <w:right w:val="nil"/>
            </w:tcBorders>
            <w:shd w:val="clear" w:color="auto" w:fill="D9D9D9"/>
            <w:noWrap/>
            <w:vAlign w:val="bottom"/>
            <w:hideMark/>
          </w:tcPr>
          <w:p w14:paraId="51A82A36" w14:textId="77777777" w:rsidR="00BF3F59" w:rsidRDefault="00BF3F59" w:rsidP="000956B0">
            <w:pPr>
              <w:jc w:val="center"/>
              <w:rPr>
                <w:rFonts w:ascii="Calibri" w:eastAsia="Times New Roman" w:hAnsi="Calibri"/>
                <w:color w:val="000000"/>
                <w:lang w:eastAsia="en-SG"/>
              </w:rPr>
            </w:pPr>
            <w:r>
              <w:rPr>
                <w:rFonts w:ascii="Calibri" w:eastAsia="Times New Roman" w:hAnsi="Calibri"/>
                <w:color w:val="000000"/>
                <w:lang w:eastAsia="en-SG"/>
              </w:rPr>
              <w:t>UVC Control Register Address</w:t>
            </w:r>
          </w:p>
        </w:tc>
        <w:tc>
          <w:tcPr>
            <w:tcW w:w="3875" w:type="dxa"/>
            <w:tcBorders>
              <w:top w:val="single" w:sz="4" w:space="0" w:color="auto"/>
              <w:left w:val="single" w:sz="4" w:space="0" w:color="auto"/>
              <w:bottom w:val="nil"/>
              <w:right w:val="single" w:sz="4" w:space="0" w:color="auto"/>
            </w:tcBorders>
            <w:shd w:val="clear" w:color="auto" w:fill="D9D9D9"/>
            <w:noWrap/>
            <w:vAlign w:val="bottom"/>
            <w:hideMark/>
          </w:tcPr>
          <w:p w14:paraId="3B68443E"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Register Name</w:t>
            </w:r>
          </w:p>
        </w:tc>
        <w:tc>
          <w:tcPr>
            <w:tcW w:w="2503" w:type="dxa"/>
            <w:tcBorders>
              <w:top w:val="single" w:sz="4" w:space="0" w:color="auto"/>
              <w:left w:val="single" w:sz="4" w:space="0" w:color="auto"/>
              <w:bottom w:val="nil"/>
              <w:right w:val="single" w:sz="4" w:space="0" w:color="auto"/>
            </w:tcBorders>
            <w:shd w:val="clear" w:color="auto" w:fill="D9D9D9"/>
          </w:tcPr>
          <w:p w14:paraId="2A0EC435"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Description</w:t>
            </w:r>
          </w:p>
        </w:tc>
      </w:tr>
      <w:tr w:rsidR="00BF3F59" w14:paraId="503F77B4" w14:textId="77777777" w:rsidTr="000956B0">
        <w:trPr>
          <w:trHeight w:val="134"/>
        </w:trPr>
        <w:tc>
          <w:tcPr>
            <w:tcW w:w="959"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2F9ED24E"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Channel 1</w:t>
            </w:r>
          </w:p>
        </w:tc>
        <w:tc>
          <w:tcPr>
            <w:tcW w:w="992" w:type="dxa"/>
            <w:tcBorders>
              <w:top w:val="single" w:sz="4" w:space="0" w:color="auto"/>
              <w:left w:val="nil"/>
              <w:bottom w:val="single" w:sz="4" w:space="0" w:color="auto"/>
              <w:right w:val="single" w:sz="4" w:space="0" w:color="auto"/>
            </w:tcBorders>
            <w:shd w:val="clear" w:color="auto" w:fill="D9D9D9"/>
            <w:noWrap/>
            <w:vAlign w:val="bottom"/>
            <w:hideMark/>
          </w:tcPr>
          <w:p w14:paraId="7AF6D6DE"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Channel 2</w:t>
            </w:r>
          </w:p>
        </w:tc>
        <w:tc>
          <w:tcPr>
            <w:tcW w:w="992" w:type="dxa"/>
            <w:tcBorders>
              <w:top w:val="single" w:sz="4" w:space="0" w:color="auto"/>
              <w:left w:val="nil"/>
              <w:bottom w:val="single" w:sz="4" w:space="0" w:color="auto"/>
              <w:right w:val="single" w:sz="4" w:space="0" w:color="auto"/>
            </w:tcBorders>
            <w:shd w:val="clear" w:color="auto" w:fill="D9D9D9"/>
            <w:noWrap/>
            <w:vAlign w:val="bottom"/>
            <w:hideMark/>
          </w:tcPr>
          <w:p w14:paraId="6A9E0F5D"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Channel 3</w:t>
            </w:r>
          </w:p>
        </w:tc>
        <w:tc>
          <w:tcPr>
            <w:tcW w:w="993" w:type="dxa"/>
            <w:tcBorders>
              <w:top w:val="single" w:sz="4" w:space="0" w:color="auto"/>
              <w:left w:val="nil"/>
              <w:bottom w:val="single" w:sz="4" w:space="0" w:color="auto"/>
              <w:right w:val="nil"/>
            </w:tcBorders>
            <w:shd w:val="clear" w:color="auto" w:fill="D9D9D9"/>
            <w:noWrap/>
            <w:vAlign w:val="bottom"/>
            <w:hideMark/>
          </w:tcPr>
          <w:p w14:paraId="4CC0416B"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Channel 4</w:t>
            </w:r>
          </w:p>
        </w:tc>
        <w:tc>
          <w:tcPr>
            <w:tcW w:w="3875" w:type="dxa"/>
            <w:tcBorders>
              <w:top w:val="nil"/>
              <w:left w:val="single" w:sz="4" w:space="0" w:color="auto"/>
              <w:bottom w:val="single" w:sz="4" w:space="0" w:color="auto"/>
              <w:right w:val="single" w:sz="4" w:space="0" w:color="auto"/>
            </w:tcBorders>
            <w:shd w:val="clear" w:color="auto" w:fill="D9D9D9"/>
            <w:noWrap/>
            <w:vAlign w:val="bottom"/>
            <w:hideMark/>
          </w:tcPr>
          <w:p w14:paraId="069A8F86"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 </w:t>
            </w:r>
          </w:p>
        </w:tc>
        <w:tc>
          <w:tcPr>
            <w:tcW w:w="2503" w:type="dxa"/>
            <w:tcBorders>
              <w:top w:val="nil"/>
              <w:left w:val="single" w:sz="4" w:space="0" w:color="auto"/>
              <w:bottom w:val="single" w:sz="4" w:space="0" w:color="auto"/>
              <w:right w:val="single" w:sz="4" w:space="0" w:color="auto"/>
            </w:tcBorders>
            <w:shd w:val="clear" w:color="auto" w:fill="D9D9D9"/>
          </w:tcPr>
          <w:p w14:paraId="7280BF80" w14:textId="77777777" w:rsidR="00BF3F59" w:rsidRDefault="00BF3F59" w:rsidP="000956B0">
            <w:pPr>
              <w:rPr>
                <w:rFonts w:ascii="Calibri" w:eastAsia="Times New Roman" w:hAnsi="Calibri"/>
                <w:color w:val="000000"/>
                <w:lang w:eastAsia="en-SG"/>
              </w:rPr>
            </w:pPr>
          </w:p>
        </w:tc>
      </w:tr>
      <w:tr w:rsidR="00BF3F59" w14:paraId="7CDE4900"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2DE004F1"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40</w:t>
            </w:r>
          </w:p>
        </w:tc>
        <w:tc>
          <w:tcPr>
            <w:tcW w:w="992" w:type="dxa"/>
            <w:tcBorders>
              <w:top w:val="nil"/>
              <w:left w:val="nil"/>
              <w:bottom w:val="single" w:sz="4" w:space="0" w:color="auto"/>
              <w:right w:val="single" w:sz="4" w:space="0" w:color="auto"/>
            </w:tcBorders>
            <w:noWrap/>
            <w:vAlign w:val="bottom"/>
            <w:hideMark/>
          </w:tcPr>
          <w:p w14:paraId="062A4F25"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70</w:t>
            </w:r>
          </w:p>
        </w:tc>
        <w:tc>
          <w:tcPr>
            <w:tcW w:w="992" w:type="dxa"/>
            <w:tcBorders>
              <w:top w:val="nil"/>
              <w:left w:val="nil"/>
              <w:bottom w:val="single" w:sz="4" w:space="0" w:color="auto"/>
              <w:right w:val="single" w:sz="4" w:space="0" w:color="auto"/>
            </w:tcBorders>
            <w:noWrap/>
            <w:vAlign w:val="bottom"/>
            <w:hideMark/>
          </w:tcPr>
          <w:p w14:paraId="202AFDC2"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A0</w:t>
            </w:r>
          </w:p>
        </w:tc>
        <w:tc>
          <w:tcPr>
            <w:tcW w:w="993" w:type="dxa"/>
            <w:tcBorders>
              <w:top w:val="nil"/>
              <w:left w:val="nil"/>
              <w:bottom w:val="single" w:sz="4" w:space="0" w:color="auto"/>
              <w:right w:val="single" w:sz="4" w:space="0" w:color="auto"/>
            </w:tcBorders>
            <w:noWrap/>
            <w:vAlign w:val="bottom"/>
            <w:hideMark/>
          </w:tcPr>
          <w:p w14:paraId="2C55C19C"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D0</w:t>
            </w:r>
          </w:p>
        </w:tc>
        <w:tc>
          <w:tcPr>
            <w:tcW w:w="3875" w:type="dxa"/>
            <w:tcBorders>
              <w:top w:val="nil"/>
              <w:left w:val="nil"/>
              <w:bottom w:val="single" w:sz="4" w:space="0" w:color="auto"/>
              <w:right w:val="single" w:sz="4" w:space="0" w:color="auto"/>
            </w:tcBorders>
            <w:noWrap/>
            <w:vAlign w:val="bottom"/>
            <w:hideMark/>
          </w:tcPr>
          <w:p w14:paraId="70F1581C"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REG_CT_AE_MODE</w:t>
            </w:r>
          </w:p>
        </w:tc>
        <w:tc>
          <w:tcPr>
            <w:tcW w:w="2503" w:type="dxa"/>
            <w:tcBorders>
              <w:top w:val="nil"/>
              <w:left w:val="nil"/>
              <w:bottom w:val="single" w:sz="4" w:space="0" w:color="auto"/>
              <w:right w:val="single" w:sz="4" w:space="0" w:color="auto"/>
            </w:tcBorders>
          </w:tcPr>
          <w:p w14:paraId="75CE0D39"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Auto Exposure Mode</w:t>
            </w:r>
          </w:p>
        </w:tc>
      </w:tr>
      <w:tr w:rsidR="00BF3F59" w14:paraId="32387FAA"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76A38A98"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41</w:t>
            </w:r>
          </w:p>
        </w:tc>
        <w:tc>
          <w:tcPr>
            <w:tcW w:w="992" w:type="dxa"/>
            <w:tcBorders>
              <w:top w:val="nil"/>
              <w:left w:val="nil"/>
              <w:bottom w:val="single" w:sz="4" w:space="0" w:color="auto"/>
              <w:right w:val="single" w:sz="4" w:space="0" w:color="auto"/>
            </w:tcBorders>
            <w:noWrap/>
            <w:vAlign w:val="bottom"/>
            <w:hideMark/>
          </w:tcPr>
          <w:p w14:paraId="7B08E453"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71</w:t>
            </w:r>
          </w:p>
        </w:tc>
        <w:tc>
          <w:tcPr>
            <w:tcW w:w="992" w:type="dxa"/>
            <w:tcBorders>
              <w:top w:val="nil"/>
              <w:left w:val="nil"/>
              <w:bottom w:val="single" w:sz="4" w:space="0" w:color="auto"/>
              <w:right w:val="single" w:sz="4" w:space="0" w:color="auto"/>
            </w:tcBorders>
            <w:noWrap/>
            <w:vAlign w:val="bottom"/>
            <w:hideMark/>
          </w:tcPr>
          <w:p w14:paraId="1F2C2EC7"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A1</w:t>
            </w:r>
          </w:p>
        </w:tc>
        <w:tc>
          <w:tcPr>
            <w:tcW w:w="993" w:type="dxa"/>
            <w:tcBorders>
              <w:top w:val="nil"/>
              <w:left w:val="nil"/>
              <w:bottom w:val="single" w:sz="4" w:space="0" w:color="auto"/>
              <w:right w:val="single" w:sz="4" w:space="0" w:color="auto"/>
            </w:tcBorders>
            <w:noWrap/>
            <w:vAlign w:val="bottom"/>
            <w:hideMark/>
          </w:tcPr>
          <w:p w14:paraId="7D0B4E0C"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D1</w:t>
            </w:r>
          </w:p>
        </w:tc>
        <w:tc>
          <w:tcPr>
            <w:tcW w:w="3875" w:type="dxa"/>
            <w:tcBorders>
              <w:top w:val="nil"/>
              <w:left w:val="nil"/>
              <w:bottom w:val="single" w:sz="4" w:space="0" w:color="auto"/>
              <w:right w:val="single" w:sz="4" w:space="0" w:color="auto"/>
            </w:tcBorders>
            <w:noWrap/>
            <w:vAlign w:val="bottom"/>
            <w:hideMark/>
          </w:tcPr>
          <w:p w14:paraId="35BE26AF"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REG_CT_AE_PRIORITY</w:t>
            </w:r>
          </w:p>
        </w:tc>
        <w:tc>
          <w:tcPr>
            <w:tcW w:w="2503" w:type="dxa"/>
            <w:tcBorders>
              <w:top w:val="nil"/>
              <w:left w:val="nil"/>
              <w:bottom w:val="single" w:sz="4" w:space="0" w:color="auto"/>
              <w:right w:val="single" w:sz="4" w:space="0" w:color="auto"/>
            </w:tcBorders>
          </w:tcPr>
          <w:p w14:paraId="5ADED905"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Auto Exposure Priority</w:t>
            </w:r>
          </w:p>
        </w:tc>
      </w:tr>
      <w:tr w:rsidR="00BF3F59" w14:paraId="2D9D6EBC"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3C867759"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42</w:t>
            </w:r>
          </w:p>
        </w:tc>
        <w:tc>
          <w:tcPr>
            <w:tcW w:w="992" w:type="dxa"/>
            <w:tcBorders>
              <w:top w:val="nil"/>
              <w:left w:val="nil"/>
              <w:bottom w:val="single" w:sz="4" w:space="0" w:color="auto"/>
              <w:right w:val="single" w:sz="4" w:space="0" w:color="auto"/>
            </w:tcBorders>
            <w:noWrap/>
            <w:vAlign w:val="bottom"/>
            <w:hideMark/>
          </w:tcPr>
          <w:p w14:paraId="0D9D5BF7"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72</w:t>
            </w:r>
          </w:p>
        </w:tc>
        <w:tc>
          <w:tcPr>
            <w:tcW w:w="992" w:type="dxa"/>
            <w:tcBorders>
              <w:top w:val="nil"/>
              <w:left w:val="nil"/>
              <w:bottom w:val="single" w:sz="4" w:space="0" w:color="auto"/>
              <w:right w:val="single" w:sz="4" w:space="0" w:color="auto"/>
            </w:tcBorders>
            <w:noWrap/>
            <w:vAlign w:val="bottom"/>
            <w:hideMark/>
          </w:tcPr>
          <w:p w14:paraId="68DDC2E8"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A2</w:t>
            </w:r>
          </w:p>
        </w:tc>
        <w:tc>
          <w:tcPr>
            <w:tcW w:w="993" w:type="dxa"/>
            <w:tcBorders>
              <w:top w:val="nil"/>
              <w:left w:val="nil"/>
              <w:bottom w:val="single" w:sz="4" w:space="0" w:color="auto"/>
              <w:right w:val="single" w:sz="4" w:space="0" w:color="auto"/>
            </w:tcBorders>
            <w:noWrap/>
            <w:vAlign w:val="bottom"/>
            <w:hideMark/>
          </w:tcPr>
          <w:p w14:paraId="1E8B369E"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D2</w:t>
            </w:r>
          </w:p>
        </w:tc>
        <w:tc>
          <w:tcPr>
            <w:tcW w:w="3875" w:type="dxa"/>
            <w:tcBorders>
              <w:top w:val="nil"/>
              <w:left w:val="nil"/>
              <w:bottom w:val="single" w:sz="4" w:space="0" w:color="auto"/>
              <w:right w:val="single" w:sz="4" w:space="0" w:color="auto"/>
            </w:tcBorders>
            <w:noWrap/>
            <w:vAlign w:val="bottom"/>
            <w:hideMark/>
          </w:tcPr>
          <w:p w14:paraId="5DBB1A4C"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REG_CT_EXPOSURE_TIME_ABSOLUTE</w:t>
            </w:r>
          </w:p>
        </w:tc>
        <w:tc>
          <w:tcPr>
            <w:tcW w:w="2503" w:type="dxa"/>
            <w:tcBorders>
              <w:top w:val="nil"/>
              <w:left w:val="nil"/>
              <w:bottom w:val="single" w:sz="4" w:space="0" w:color="auto"/>
              <w:right w:val="single" w:sz="4" w:space="0" w:color="auto"/>
            </w:tcBorders>
          </w:tcPr>
          <w:p w14:paraId="6DECB9B6"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Exposure Time Absolute</w:t>
            </w:r>
          </w:p>
        </w:tc>
      </w:tr>
      <w:tr w:rsidR="00BF3F59" w14:paraId="34B4DE35"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0BADE044"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43</w:t>
            </w:r>
          </w:p>
        </w:tc>
        <w:tc>
          <w:tcPr>
            <w:tcW w:w="992" w:type="dxa"/>
            <w:tcBorders>
              <w:top w:val="nil"/>
              <w:left w:val="nil"/>
              <w:bottom w:val="single" w:sz="4" w:space="0" w:color="auto"/>
              <w:right w:val="single" w:sz="4" w:space="0" w:color="auto"/>
            </w:tcBorders>
            <w:noWrap/>
            <w:vAlign w:val="bottom"/>
            <w:hideMark/>
          </w:tcPr>
          <w:p w14:paraId="28814C7F"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73</w:t>
            </w:r>
          </w:p>
        </w:tc>
        <w:tc>
          <w:tcPr>
            <w:tcW w:w="992" w:type="dxa"/>
            <w:tcBorders>
              <w:top w:val="nil"/>
              <w:left w:val="nil"/>
              <w:bottom w:val="single" w:sz="4" w:space="0" w:color="auto"/>
              <w:right w:val="single" w:sz="4" w:space="0" w:color="auto"/>
            </w:tcBorders>
            <w:noWrap/>
            <w:vAlign w:val="bottom"/>
            <w:hideMark/>
          </w:tcPr>
          <w:p w14:paraId="03607C08"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A3</w:t>
            </w:r>
          </w:p>
        </w:tc>
        <w:tc>
          <w:tcPr>
            <w:tcW w:w="993" w:type="dxa"/>
            <w:tcBorders>
              <w:top w:val="nil"/>
              <w:left w:val="nil"/>
              <w:bottom w:val="single" w:sz="4" w:space="0" w:color="auto"/>
              <w:right w:val="single" w:sz="4" w:space="0" w:color="auto"/>
            </w:tcBorders>
            <w:noWrap/>
            <w:vAlign w:val="bottom"/>
            <w:hideMark/>
          </w:tcPr>
          <w:p w14:paraId="2782F4DB"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D3</w:t>
            </w:r>
          </w:p>
        </w:tc>
        <w:tc>
          <w:tcPr>
            <w:tcW w:w="3875" w:type="dxa"/>
            <w:tcBorders>
              <w:top w:val="nil"/>
              <w:left w:val="nil"/>
              <w:bottom w:val="single" w:sz="4" w:space="0" w:color="auto"/>
              <w:right w:val="single" w:sz="4" w:space="0" w:color="auto"/>
            </w:tcBorders>
            <w:noWrap/>
            <w:vAlign w:val="bottom"/>
            <w:hideMark/>
          </w:tcPr>
          <w:p w14:paraId="65F84701"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REG_CT_EXPOSURE_TIME_RELATIVE</w:t>
            </w:r>
          </w:p>
        </w:tc>
        <w:tc>
          <w:tcPr>
            <w:tcW w:w="2503" w:type="dxa"/>
            <w:tcBorders>
              <w:top w:val="nil"/>
              <w:left w:val="nil"/>
              <w:bottom w:val="single" w:sz="4" w:space="0" w:color="auto"/>
              <w:right w:val="single" w:sz="4" w:space="0" w:color="auto"/>
            </w:tcBorders>
          </w:tcPr>
          <w:p w14:paraId="00C8DC37"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Exposure Time Relative</w:t>
            </w:r>
          </w:p>
        </w:tc>
      </w:tr>
      <w:tr w:rsidR="00BF3F59" w14:paraId="03AE8753"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19BD61E3"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44</w:t>
            </w:r>
          </w:p>
        </w:tc>
        <w:tc>
          <w:tcPr>
            <w:tcW w:w="992" w:type="dxa"/>
            <w:tcBorders>
              <w:top w:val="nil"/>
              <w:left w:val="nil"/>
              <w:bottom w:val="single" w:sz="4" w:space="0" w:color="auto"/>
              <w:right w:val="single" w:sz="4" w:space="0" w:color="auto"/>
            </w:tcBorders>
            <w:noWrap/>
            <w:vAlign w:val="bottom"/>
            <w:hideMark/>
          </w:tcPr>
          <w:p w14:paraId="1160FD26"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74</w:t>
            </w:r>
          </w:p>
        </w:tc>
        <w:tc>
          <w:tcPr>
            <w:tcW w:w="992" w:type="dxa"/>
            <w:tcBorders>
              <w:top w:val="nil"/>
              <w:left w:val="nil"/>
              <w:bottom w:val="single" w:sz="4" w:space="0" w:color="auto"/>
              <w:right w:val="single" w:sz="4" w:space="0" w:color="auto"/>
            </w:tcBorders>
            <w:noWrap/>
            <w:vAlign w:val="bottom"/>
            <w:hideMark/>
          </w:tcPr>
          <w:p w14:paraId="50DC5510"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A4</w:t>
            </w:r>
          </w:p>
        </w:tc>
        <w:tc>
          <w:tcPr>
            <w:tcW w:w="993" w:type="dxa"/>
            <w:tcBorders>
              <w:top w:val="nil"/>
              <w:left w:val="nil"/>
              <w:bottom w:val="single" w:sz="4" w:space="0" w:color="auto"/>
              <w:right w:val="single" w:sz="4" w:space="0" w:color="auto"/>
            </w:tcBorders>
            <w:noWrap/>
            <w:vAlign w:val="bottom"/>
            <w:hideMark/>
          </w:tcPr>
          <w:p w14:paraId="2FB81620"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D4</w:t>
            </w:r>
          </w:p>
        </w:tc>
        <w:tc>
          <w:tcPr>
            <w:tcW w:w="3875" w:type="dxa"/>
            <w:tcBorders>
              <w:top w:val="nil"/>
              <w:left w:val="nil"/>
              <w:bottom w:val="single" w:sz="4" w:space="0" w:color="auto"/>
              <w:right w:val="single" w:sz="4" w:space="0" w:color="auto"/>
            </w:tcBorders>
            <w:noWrap/>
            <w:vAlign w:val="bottom"/>
            <w:hideMark/>
          </w:tcPr>
          <w:p w14:paraId="44359A8C"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REG_CT_FOCUS_ABSOLUTE</w:t>
            </w:r>
          </w:p>
        </w:tc>
        <w:tc>
          <w:tcPr>
            <w:tcW w:w="2503" w:type="dxa"/>
            <w:tcBorders>
              <w:top w:val="nil"/>
              <w:left w:val="nil"/>
              <w:bottom w:val="single" w:sz="4" w:space="0" w:color="auto"/>
              <w:right w:val="single" w:sz="4" w:space="0" w:color="auto"/>
            </w:tcBorders>
          </w:tcPr>
          <w:p w14:paraId="5776CD4A"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Focus Absolute</w:t>
            </w:r>
          </w:p>
        </w:tc>
      </w:tr>
      <w:tr w:rsidR="00BF3F59" w14:paraId="4891A114"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598A1CCB"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45</w:t>
            </w:r>
          </w:p>
        </w:tc>
        <w:tc>
          <w:tcPr>
            <w:tcW w:w="992" w:type="dxa"/>
            <w:tcBorders>
              <w:top w:val="nil"/>
              <w:left w:val="nil"/>
              <w:bottom w:val="single" w:sz="4" w:space="0" w:color="auto"/>
              <w:right w:val="single" w:sz="4" w:space="0" w:color="auto"/>
            </w:tcBorders>
            <w:noWrap/>
            <w:vAlign w:val="bottom"/>
            <w:hideMark/>
          </w:tcPr>
          <w:p w14:paraId="227F86F1"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75</w:t>
            </w:r>
          </w:p>
        </w:tc>
        <w:tc>
          <w:tcPr>
            <w:tcW w:w="992" w:type="dxa"/>
            <w:tcBorders>
              <w:top w:val="nil"/>
              <w:left w:val="nil"/>
              <w:bottom w:val="single" w:sz="4" w:space="0" w:color="auto"/>
              <w:right w:val="single" w:sz="4" w:space="0" w:color="auto"/>
            </w:tcBorders>
            <w:noWrap/>
            <w:vAlign w:val="bottom"/>
            <w:hideMark/>
          </w:tcPr>
          <w:p w14:paraId="1168944F"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A5</w:t>
            </w:r>
          </w:p>
        </w:tc>
        <w:tc>
          <w:tcPr>
            <w:tcW w:w="993" w:type="dxa"/>
            <w:tcBorders>
              <w:top w:val="nil"/>
              <w:left w:val="nil"/>
              <w:bottom w:val="single" w:sz="4" w:space="0" w:color="auto"/>
              <w:right w:val="single" w:sz="4" w:space="0" w:color="auto"/>
            </w:tcBorders>
            <w:noWrap/>
            <w:vAlign w:val="bottom"/>
            <w:hideMark/>
          </w:tcPr>
          <w:p w14:paraId="740E5C7C"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D5</w:t>
            </w:r>
          </w:p>
        </w:tc>
        <w:tc>
          <w:tcPr>
            <w:tcW w:w="3875" w:type="dxa"/>
            <w:tcBorders>
              <w:top w:val="nil"/>
              <w:left w:val="nil"/>
              <w:bottom w:val="single" w:sz="4" w:space="0" w:color="auto"/>
              <w:right w:val="single" w:sz="4" w:space="0" w:color="auto"/>
            </w:tcBorders>
            <w:noWrap/>
            <w:vAlign w:val="bottom"/>
            <w:hideMark/>
          </w:tcPr>
          <w:p w14:paraId="65FEED51"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REG_CT_FOCUS_RELATIVE</w:t>
            </w:r>
          </w:p>
        </w:tc>
        <w:tc>
          <w:tcPr>
            <w:tcW w:w="2503" w:type="dxa"/>
            <w:tcBorders>
              <w:top w:val="nil"/>
              <w:left w:val="nil"/>
              <w:bottom w:val="single" w:sz="4" w:space="0" w:color="auto"/>
              <w:right w:val="single" w:sz="4" w:space="0" w:color="auto"/>
            </w:tcBorders>
          </w:tcPr>
          <w:p w14:paraId="7FE32865"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Focus Relative</w:t>
            </w:r>
          </w:p>
        </w:tc>
      </w:tr>
      <w:tr w:rsidR="00BF3F59" w14:paraId="781A6043"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15DD55CF"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46</w:t>
            </w:r>
          </w:p>
        </w:tc>
        <w:tc>
          <w:tcPr>
            <w:tcW w:w="992" w:type="dxa"/>
            <w:tcBorders>
              <w:top w:val="nil"/>
              <w:left w:val="nil"/>
              <w:bottom w:val="single" w:sz="4" w:space="0" w:color="auto"/>
              <w:right w:val="single" w:sz="4" w:space="0" w:color="auto"/>
            </w:tcBorders>
            <w:noWrap/>
            <w:vAlign w:val="bottom"/>
            <w:hideMark/>
          </w:tcPr>
          <w:p w14:paraId="67319BFF"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76</w:t>
            </w:r>
          </w:p>
        </w:tc>
        <w:tc>
          <w:tcPr>
            <w:tcW w:w="992" w:type="dxa"/>
            <w:tcBorders>
              <w:top w:val="nil"/>
              <w:left w:val="nil"/>
              <w:bottom w:val="single" w:sz="4" w:space="0" w:color="auto"/>
              <w:right w:val="single" w:sz="4" w:space="0" w:color="auto"/>
            </w:tcBorders>
            <w:noWrap/>
            <w:vAlign w:val="bottom"/>
            <w:hideMark/>
          </w:tcPr>
          <w:p w14:paraId="753A6F82"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A6</w:t>
            </w:r>
          </w:p>
        </w:tc>
        <w:tc>
          <w:tcPr>
            <w:tcW w:w="993" w:type="dxa"/>
            <w:tcBorders>
              <w:top w:val="nil"/>
              <w:left w:val="nil"/>
              <w:bottom w:val="single" w:sz="4" w:space="0" w:color="auto"/>
              <w:right w:val="single" w:sz="4" w:space="0" w:color="auto"/>
            </w:tcBorders>
            <w:noWrap/>
            <w:vAlign w:val="bottom"/>
            <w:hideMark/>
          </w:tcPr>
          <w:p w14:paraId="5DD4C151"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D6</w:t>
            </w:r>
          </w:p>
        </w:tc>
        <w:tc>
          <w:tcPr>
            <w:tcW w:w="3875" w:type="dxa"/>
            <w:tcBorders>
              <w:top w:val="nil"/>
              <w:left w:val="nil"/>
              <w:bottom w:val="single" w:sz="4" w:space="0" w:color="auto"/>
              <w:right w:val="single" w:sz="4" w:space="0" w:color="auto"/>
            </w:tcBorders>
            <w:noWrap/>
            <w:vAlign w:val="bottom"/>
            <w:hideMark/>
          </w:tcPr>
          <w:p w14:paraId="46091A44"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REG_CT_FOCUS_AUTO</w:t>
            </w:r>
          </w:p>
        </w:tc>
        <w:tc>
          <w:tcPr>
            <w:tcW w:w="2503" w:type="dxa"/>
            <w:tcBorders>
              <w:top w:val="nil"/>
              <w:left w:val="nil"/>
              <w:bottom w:val="single" w:sz="4" w:space="0" w:color="auto"/>
              <w:right w:val="single" w:sz="4" w:space="0" w:color="auto"/>
            </w:tcBorders>
          </w:tcPr>
          <w:p w14:paraId="6641745F"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Focus, Auto.</w:t>
            </w:r>
          </w:p>
        </w:tc>
      </w:tr>
      <w:tr w:rsidR="00BF3F59" w14:paraId="41CC5418"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26EBDEEE"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47</w:t>
            </w:r>
          </w:p>
        </w:tc>
        <w:tc>
          <w:tcPr>
            <w:tcW w:w="992" w:type="dxa"/>
            <w:tcBorders>
              <w:top w:val="nil"/>
              <w:left w:val="nil"/>
              <w:bottom w:val="single" w:sz="4" w:space="0" w:color="auto"/>
              <w:right w:val="single" w:sz="4" w:space="0" w:color="auto"/>
            </w:tcBorders>
            <w:noWrap/>
            <w:vAlign w:val="bottom"/>
            <w:hideMark/>
          </w:tcPr>
          <w:p w14:paraId="41D41C37"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77</w:t>
            </w:r>
          </w:p>
        </w:tc>
        <w:tc>
          <w:tcPr>
            <w:tcW w:w="992" w:type="dxa"/>
            <w:tcBorders>
              <w:top w:val="nil"/>
              <w:left w:val="nil"/>
              <w:bottom w:val="single" w:sz="4" w:space="0" w:color="auto"/>
              <w:right w:val="single" w:sz="4" w:space="0" w:color="auto"/>
            </w:tcBorders>
            <w:noWrap/>
            <w:vAlign w:val="bottom"/>
            <w:hideMark/>
          </w:tcPr>
          <w:p w14:paraId="014B35F6"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A7</w:t>
            </w:r>
          </w:p>
        </w:tc>
        <w:tc>
          <w:tcPr>
            <w:tcW w:w="993" w:type="dxa"/>
            <w:tcBorders>
              <w:top w:val="nil"/>
              <w:left w:val="nil"/>
              <w:bottom w:val="single" w:sz="4" w:space="0" w:color="auto"/>
              <w:right w:val="single" w:sz="4" w:space="0" w:color="auto"/>
            </w:tcBorders>
            <w:noWrap/>
            <w:vAlign w:val="bottom"/>
            <w:hideMark/>
          </w:tcPr>
          <w:p w14:paraId="3D61D8E3"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D7</w:t>
            </w:r>
          </w:p>
        </w:tc>
        <w:tc>
          <w:tcPr>
            <w:tcW w:w="3875" w:type="dxa"/>
            <w:tcBorders>
              <w:top w:val="nil"/>
              <w:left w:val="nil"/>
              <w:bottom w:val="single" w:sz="4" w:space="0" w:color="auto"/>
              <w:right w:val="single" w:sz="4" w:space="0" w:color="auto"/>
            </w:tcBorders>
            <w:noWrap/>
            <w:vAlign w:val="bottom"/>
            <w:hideMark/>
          </w:tcPr>
          <w:p w14:paraId="6DCA50FC"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REG_CT_IRIS_ABSOLUTE</w:t>
            </w:r>
          </w:p>
        </w:tc>
        <w:tc>
          <w:tcPr>
            <w:tcW w:w="2503" w:type="dxa"/>
            <w:tcBorders>
              <w:top w:val="nil"/>
              <w:left w:val="nil"/>
              <w:bottom w:val="single" w:sz="4" w:space="0" w:color="auto"/>
              <w:right w:val="single" w:sz="4" w:space="0" w:color="auto"/>
            </w:tcBorders>
          </w:tcPr>
          <w:p w14:paraId="0591B4A8"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IRIS Absolute</w:t>
            </w:r>
          </w:p>
        </w:tc>
      </w:tr>
      <w:tr w:rsidR="00BF3F59" w14:paraId="46DBB3D6"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56C2E5FF"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48</w:t>
            </w:r>
          </w:p>
        </w:tc>
        <w:tc>
          <w:tcPr>
            <w:tcW w:w="992" w:type="dxa"/>
            <w:tcBorders>
              <w:top w:val="nil"/>
              <w:left w:val="nil"/>
              <w:bottom w:val="single" w:sz="4" w:space="0" w:color="auto"/>
              <w:right w:val="single" w:sz="4" w:space="0" w:color="auto"/>
            </w:tcBorders>
            <w:noWrap/>
            <w:vAlign w:val="bottom"/>
            <w:hideMark/>
          </w:tcPr>
          <w:p w14:paraId="0DFE5A35"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78</w:t>
            </w:r>
          </w:p>
        </w:tc>
        <w:tc>
          <w:tcPr>
            <w:tcW w:w="992" w:type="dxa"/>
            <w:tcBorders>
              <w:top w:val="nil"/>
              <w:left w:val="nil"/>
              <w:bottom w:val="single" w:sz="4" w:space="0" w:color="auto"/>
              <w:right w:val="single" w:sz="4" w:space="0" w:color="auto"/>
            </w:tcBorders>
            <w:noWrap/>
            <w:vAlign w:val="bottom"/>
            <w:hideMark/>
          </w:tcPr>
          <w:p w14:paraId="71D74C50"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A8</w:t>
            </w:r>
          </w:p>
        </w:tc>
        <w:tc>
          <w:tcPr>
            <w:tcW w:w="993" w:type="dxa"/>
            <w:tcBorders>
              <w:top w:val="nil"/>
              <w:left w:val="nil"/>
              <w:bottom w:val="single" w:sz="4" w:space="0" w:color="auto"/>
              <w:right w:val="single" w:sz="4" w:space="0" w:color="auto"/>
            </w:tcBorders>
            <w:noWrap/>
            <w:vAlign w:val="bottom"/>
            <w:hideMark/>
          </w:tcPr>
          <w:p w14:paraId="6B978794"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D8</w:t>
            </w:r>
          </w:p>
        </w:tc>
        <w:tc>
          <w:tcPr>
            <w:tcW w:w="3875" w:type="dxa"/>
            <w:tcBorders>
              <w:top w:val="nil"/>
              <w:left w:val="nil"/>
              <w:bottom w:val="single" w:sz="4" w:space="0" w:color="auto"/>
              <w:right w:val="single" w:sz="4" w:space="0" w:color="auto"/>
            </w:tcBorders>
            <w:noWrap/>
            <w:vAlign w:val="bottom"/>
            <w:hideMark/>
          </w:tcPr>
          <w:p w14:paraId="2F3935F9"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REG_CT_IRIS_RELATIVE</w:t>
            </w:r>
          </w:p>
        </w:tc>
        <w:tc>
          <w:tcPr>
            <w:tcW w:w="2503" w:type="dxa"/>
            <w:tcBorders>
              <w:top w:val="nil"/>
              <w:left w:val="nil"/>
              <w:bottom w:val="single" w:sz="4" w:space="0" w:color="auto"/>
              <w:right w:val="single" w:sz="4" w:space="0" w:color="auto"/>
            </w:tcBorders>
          </w:tcPr>
          <w:p w14:paraId="40D85904"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IRIS Relative.</w:t>
            </w:r>
          </w:p>
        </w:tc>
      </w:tr>
      <w:tr w:rsidR="00BF3F59" w14:paraId="1D0174D7"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758EFA39"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49</w:t>
            </w:r>
          </w:p>
        </w:tc>
        <w:tc>
          <w:tcPr>
            <w:tcW w:w="992" w:type="dxa"/>
            <w:tcBorders>
              <w:top w:val="nil"/>
              <w:left w:val="nil"/>
              <w:bottom w:val="single" w:sz="4" w:space="0" w:color="auto"/>
              <w:right w:val="single" w:sz="4" w:space="0" w:color="auto"/>
            </w:tcBorders>
            <w:noWrap/>
            <w:vAlign w:val="bottom"/>
            <w:hideMark/>
          </w:tcPr>
          <w:p w14:paraId="0922429D"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79</w:t>
            </w:r>
          </w:p>
        </w:tc>
        <w:tc>
          <w:tcPr>
            <w:tcW w:w="992" w:type="dxa"/>
            <w:tcBorders>
              <w:top w:val="nil"/>
              <w:left w:val="nil"/>
              <w:bottom w:val="single" w:sz="4" w:space="0" w:color="auto"/>
              <w:right w:val="single" w:sz="4" w:space="0" w:color="auto"/>
            </w:tcBorders>
            <w:noWrap/>
            <w:vAlign w:val="bottom"/>
            <w:hideMark/>
          </w:tcPr>
          <w:p w14:paraId="026235B7"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A9</w:t>
            </w:r>
          </w:p>
        </w:tc>
        <w:tc>
          <w:tcPr>
            <w:tcW w:w="993" w:type="dxa"/>
            <w:tcBorders>
              <w:top w:val="nil"/>
              <w:left w:val="nil"/>
              <w:bottom w:val="single" w:sz="4" w:space="0" w:color="auto"/>
              <w:right w:val="single" w:sz="4" w:space="0" w:color="auto"/>
            </w:tcBorders>
            <w:noWrap/>
            <w:vAlign w:val="bottom"/>
            <w:hideMark/>
          </w:tcPr>
          <w:p w14:paraId="0CB35532"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D9</w:t>
            </w:r>
          </w:p>
        </w:tc>
        <w:tc>
          <w:tcPr>
            <w:tcW w:w="3875" w:type="dxa"/>
            <w:tcBorders>
              <w:top w:val="nil"/>
              <w:left w:val="nil"/>
              <w:bottom w:val="single" w:sz="4" w:space="0" w:color="auto"/>
              <w:right w:val="single" w:sz="4" w:space="0" w:color="auto"/>
            </w:tcBorders>
            <w:noWrap/>
            <w:vAlign w:val="bottom"/>
            <w:hideMark/>
          </w:tcPr>
          <w:p w14:paraId="56D81CFB"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REG_CT_ZOOM_ABSOLUTE</w:t>
            </w:r>
          </w:p>
        </w:tc>
        <w:tc>
          <w:tcPr>
            <w:tcW w:w="2503" w:type="dxa"/>
            <w:tcBorders>
              <w:top w:val="nil"/>
              <w:left w:val="nil"/>
              <w:bottom w:val="single" w:sz="4" w:space="0" w:color="auto"/>
              <w:right w:val="single" w:sz="4" w:space="0" w:color="auto"/>
            </w:tcBorders>
          </w:tcPr>
          <w:p w14:paraId="3BDCB466"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Zoom Absolute</w:t>
            </w:r>
          </w:p>
        </w:tc>
      </w:tr>
      <w:tr w:rsidR="00BF3F59" w14:paraId="2971FE99"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5BEC1008"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4A</w:t>
            </w:r>
          </w:p>
        </w:tc>
        <w:tc>
          <w:tcPr>
            <w:tcW w:w="992" w:type="dxa"/>
            <w:tcBorders>
              <w:top w:val="nil"/>
              <w:left w:val="nil"/>
              <w:bottom w:val="single" w:sz="4" w:space="0" w:color="auto"/>
              <w:right w:val="single" w:sz="4" w:space="0" w:color="auto"/>
            </w:tcBorders>
            <w:noWrap/>
            <w:vAlign w:val="bottom"/>
            <w:hideMark/>
          </w:tcPr>
          <w:p w14:paraId="0A2FD807"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7A</w:t>
            </w:r>
          </w:p>
        </w:tc>
        <w:tc>
          <w:tcPr>
            <w:tcW w:w="992" w:type="dxa"/>
            <w:tcBorders>
              <w:top w:val="nil"/>
              <w:left w:val="nil"/>
              <w:bottom w:val="single" w:sz="4" w:space="0" w:color="auto"/>
              <w:right w:val="single" w:sz="4" w:space="0" w:color="auto"/>
            </w:tcBorders>
            <w:noWrap/>
            <w:vAlign w:val="bottom"/>
            <w:hideMark/>
          </w:tcPr>
          <w:p w14:paraId="687F4534"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AA</w:t>
            </w:r>
          </w:p>
        </w:tc>
        <w:tc>
          <w:tcPr>
            <w:tcW w:w="993" w:type="dxa"/>
            <w:tcBorders>
              <w:top w:val="nil"/>
              <w:left w:val="nil"/>
              <w:bottom w:val="single" w:sz="4" w:space="0" w:color="auto"/>
              <w:right w:val="single" w:sz="4" w:space="0" w:color="auto"/>
            </w:tcBorders>
            <w:noWrap/>
            <w:vAlign w:val="bottom"/>
            <w:hideMark/>
          </w:tcPr>
          <w:p w14:paraId="758ED2B9"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DA</w:t>
            </w:r>
          </w:p>
        </w:tc>
        <w:tc>
          <w:tcPr>
            <w:tcW w:w="3875" w:type="dxa"/>
            <w:tcBorders>
              <w:top w:val="nil"/>
              <w:left w:val="nil"/>
              <w:bottom w:val="single" w:sz="4" w:space="0" w:color="auto"/>
              <w:right w:val="single" w:sz="4" w:space="0" w:color="auto"/>
            </w:tcBorders>
            <w:noWrap/>
            <w:vAlign w:val="bottom"/>
            <w:hideMark/>
          </w:tcPr>
          <w:p w14:paraId="0337068F"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REG_CT_ZOOM_RELATIVE</w:t>
            </w:r>
          </w:p>
        </w:tc>
        <w:tc>
          <w:tcPr>
            <w:tcW w:w="2503" w:type="dxa"/>
            <w:tcBorders>
              <w:top w:val="nil"/>
              <w:left w:val="nil"/>
              <w:bottom w:val="single" w:sz="4" w:space="0" w:color="auto"/>
              <w:right w:val="single" w:sz="4" w:space="0" w:color="auto"/>
            </w:tcBorders>
          </w:tcPr>
          <w:p w14:paraId="71035F75"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Zoom Relative</w:t>
            </w:r>
          </w:p>
        </w:tc>
      </w:tr>
      <w:tr w:rsidR="00BF3F59" w14:paraId="11F4487D"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1540FE23"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4B</w:t>
            </w:r>
          </w:p>
        </w:tc>
        <w:tc>
          <w:tcPr>
            <w:tcW w:w="992" w:type="dxa"/>
            <w:tcBorders>
              <w:top w:val="nil"/>
              <w:left w:val="nil"/>
              <w:bottom w:val="single" w:sz="4" w:space="0" w:color="auto"/>
              <w:right w:val="single" w:sz="4" w:space="0" w:color="auto"/>
            </w:tcBorders>
            <w:noWrap/>
            <w:vAlign w:val="bottom"/>
            <w:hideMark/>
          </w:tcPr>
          <w:p w14:paraId="79625449"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7B</w:t>
            </w:r>
          </w:p>
        </w:tc>
        <w:tc>
          <w:tcPr>
            <w:tcW w:w="992" w:type="dxa"/>
            <w:tcBorders>
              <w:top w:val="nil"/>
              <w:left w:val="nil"/>
              <w:bottom w:val="single" w:sz="4" w:space="0" w:color="auto"/>
              <w:right w:val="single" w:sz="4" w:space="0" w:color="auto"/>
            </w:tcBorders>
            <w:noWrap/>
            <w:vAlign w:val="bottom"/>
            <w:hideMark/>
          </w:tcPr>
          <w:p w14:paraId="4C4870FA"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AB</w:t>
            </w:r>
          </w:p>
        </w:tc>
        <w:tc>
          <w:tcPr>
            <w:tcW w:w="993" w:type="dxa"/>
            <w:tcBorders>
              <w:top w:val="nil"/>
              <w:left w:val="nil"/>
              <w:bottom w:val="single" w:sz="4" w:space="0" w:color="auto"/>
              <w:right w:val="single" w:sz="4" w:space="0" w:color="auto"/>
            </w:tcBorders>
            <w:noWrap/>
            <w:vAlign w:val="bottom"/>
            <w:hideMark/>
          </w:tcPr>
          <w:p w14:paraId="1222F56C"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DB</w:t>
            </w:r>
          </w:p>
        </w:tc>
        <w:tc>
          <w:tcPr>
            <w:tcW w:w="3875" w:type="dxa"/>
            <w:tcBorders>
              <w:top w:val="nil"/>
              <w:left w:val="nil"/>
              <w:bottom w:val="single" w:sz="4" w:space="0" w:color="auto"/>
              <w:right w:val="single" w:sz="4" w:space="0" w:color="auto"/>
            </w:tcBorders>
            <w:noWrap/>
            <w:vAlign w:val="bottom"/>
            <w:hideMark/>
          </w:tcPr>
          <w:p w14:paraId="622DF877"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REG_CT_PANTILT_ABSOLUTE</w:t>
            </w:r>
          </w:p>
        </w:tc>
        <w:tc>
          <w:tcPr>
            <w:tcW w:w="2503" w:type="dxa"/>
            <w:tcBorders>
              <w:top w:val="nil"/>
              <w:left w:val="nil"/>
              <w:bottom w:val="single" w:sz="4" w:space="0" w:color="auto"/>
              <w:right w:val="single" w:sz="4" w:space="0" w:color="auto"/>
            </w:tcBorders>
          </w:tcPr>
          <w:p w14:paraId="18A1CAF8"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Pan-tilt Absolute</w:t>
            </w:r>
          </w:p>
        </w:tc>
      </w:tr>
      <w:tr w:rsidR="00BF3F59" w14:paraId="41E0D43B"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638DA652"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4C</w:t>
            </w:r>
          </w:p>
        </w:tc>
        <w:tc>
          <w:tcPr>
            <w:tcW w:w="992" w:type="dxa"/>
            <w:tcBorders>
              <w:top w:val="nil"/>
              <w:left w:val="nil"/>
              <w:bottom w:val="single" w:sz="4" w:space="0" w:color="auto"/>
              <w:right w:val="single" w:sz="4" w:space="0" w:color="auto"/>
            </w:tcBorders>
            <w:noWrap/>
            <w:vAlign w:val="bottom"/>
            <w:hideMark/>
          </w:tcPr>
          <w:p w14:paraId="4C32797F"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7C</w:t>
            </w:r>
          </w:p>
        </w:tc>
        <w:tc>
          <w:tcPr>
            <w:tcW w:w="992" w:type="dxa"/>
            <w:tcBorders>
              <w:top w:val="nil"/>
              <w:left w:val="nil"/>
              <w:bottom w:val="single" w:sz="4" w:space="0" w:color="auto"/>
              <w:right w:val="single" w:sz="4" w:space="0" w:color="auto"/>
            </w:tcBorders>
            <w:noWrap/>
            <w:vAlign w:val="bottom"/>
            <w:hideMark/>
          </w:tcPr>
          <w:p w14:paraId="476BD195"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AC</w:t>
            </w:r>
          </w:p>
        </w:tc>
        <w:tc>
          <w:tcPr>
            <w:tcW w:w="993" w:type="dxa"/>
            <w:tcBorders>
              <w:top w:val="nil"/>
              <w:left w:val="nil"/>
              <w:bottom w:val="single" w:sz="4" w:space="0" w:color="auto"/>
              <w:right w:val="single" w:sz="4" w:space="0" w:color="auto"/>
            </w:tcBorders>
            <w:noWrap/>
            <w:vAlign w:val="bottom"/>
            <w:hideMark/>
          </w:tcPr>
          <w:p w14:paraId="0E540FCF"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DC</w:t>
            </w:r>
          </w:p>
        </w:tc>
        <w:tc>
          <w:tcPr>
            <w:tcW w:w="3875" w:type="dxa"/>
            <w:tcBorders>
              <w:top w:val="nil"/>
              <w:left w:val="nil"/>
              <w:bottom w:val="single" w:sz="4" w:space="0" w:color="auto"/>
              <w:right w:val="single" w:sz="4" w:space="0" w:color="auto"/>
            </w:tcBorders>
            <w:noWrap/>
            <w:vAlign w:val="bottom"/>
            <w:hideMark/>
          </w:tcPr>
          <w:p w14:paraId="49EF2109"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REG_CT_PANTILT_RELATIVE</w:t>
            </w:r>
          </w:p>
        </w:tc>
        <w:tc>
          <w:tcPr>
            <w:tcW w:w="2503" w:type="dxa"/>
            <w:tcBorders>
              <w:top w:val="nil"/>
              <w:left w:val="nil"/>
              <w:bottom w:val="single" w:sz="4" w:space="0" w:color="auto"/>
              <w:right w:val="single" w:sz="4" w:space="0" w:color="auto"/>
            </w:tcBorders>
          </w:tcPr>
          <w:p w14:paraId="75D32FE1"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Pan-tilt Relative</w:t>
            </w:r>
          </w:p>
        </w:tc>
      </w:tr>
      <w:tr w:rsidR="00BF3F59" w14:paraId="082DCBCD"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693AC142"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4D</w:t>
            </w:r>
          </w:p>
        </w:tc>
        <w:tc>
          <w:tcPr>
            <w:tcW w:w="992" w:type="dxa"/>
            <w:tcBorders>
              <w:top w:val="nil"/>
              <w:left w:val="nil"/>
              <w:bottom w:val="single" w:sz="4" w:space="0" w:color="auto"/>
              <w:right w:val="single" w:sz="4" w:space="0" w:color="auto"/>
            </w:tcBorders>
            <w:noWrap/>
            <w:vAlign w:val="bottom"/>
            <w:hideMark/>
          </w:tcPr>
          <w:p w14:paraId="0E14FB6A"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7D</w:t>
            </w:r>
          </w:p>
        </w:tc>
        <w:tc>
          <w:tcPr>
            <w:tcW w:w="992" w:type="dxa"/>
            <w:tcBorders>
              <w:top w:val="nil"/>
              <w:left w:val="nil"/>
              <w:bottom w:val="single" w:sz="4" w:space="0" w:color="auto"/>
              <w:right w:val="single" w:sz="4" w:space="0" w:color="auto"/>
            </w:tcBorders>
            <w:noWrap/>
            <w:vAlign w:val="bottom"/>
            <w:hideMark/>
          </w:tcPr>
          <w:p w14:paraId="55FDBD57"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AD</w:t>
            </w:r>
          </w:p>
        </w:tc>
        <w:tc>
          <w:tcPr>
            <w:tcW w:w="993" w:type="dxa"/>
            <w:tcBorders>
              <w:top w:val="nil"/>
              <w:left w:val="nil"/>
              <w:bottom w:val="single" w:sz="4" w:space="0" w:color="auto"/>
              <w:right w:val="single" w:sz="4" w:space="0" w:color="auto"/>
            </w:tcBorders>
            <w:noWrap/>
            <w:vAlign w:val="bottom"/>
            <w:hideMark/>
          </w:tcPr>
          <w:p w14:paraId="0255966A"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DD</w:t>
            </w:r>
          </w:p>
        </w:tc>
        <w:tc>
          <w:tcPr>
            <w:tcW w:w="3875" w:type="dxa"/>
            <w:tcBorders>
              <w:top w:val="nil"/>
              <w:left w:val="nil"/>
              <w:bottom w:val="single" w:sz="4" w:space="0" w:color="auto"/>
              <w:right w:val="single" w:sz="4" w:space="0" w:color="auto"/>
            </w:tcBorders>
            <w:noWrap/>
            <w:vAlign w:val="bottom"/>
            <w:hideMark/>
          </w:tcPr>
          <w:p w14:paraId="287811E3"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REG_CT_ROLL_ABSOLUTE</w:t>
            </w:r>
          </w:p>
        </w:tc>
        <w:tc>
          <w:tcPr>
            <w:tcW w:w="2503" w:type="dxa"/>
            <w:tcBorders>
              <w:top w:val="nil"/>
              <w:left w:val="nil"/>
              <w:bottom w:val="single" w:sz="4" w:space="0" w:color="auto"/>
              <w:right w:val="single" w:sz="4" w:space="0" w:color="auto"/>
            </w:tcBorders>
          </w:tcPr>
          <w:p w14:paraId="2152FFD8"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Roll Absolute</w:t>
            </w:r>
          </w:p>
        </w:tc>
      </w:tr>
      <w:tr w:rsidR="00BF3F59" w14:paraId="4933B8CE"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5FF03224"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4E</w:t>
            </w:r>
          </w:p>
        </w:tc>
        <w:tc>
          <w:tcPr>
            <w:tcW w:w="992" w:type="dxa"/>
            <w:tcBorders>
              <w:top w:val="nil"/>
              <w:left w:val="nil"/>
              <w:bottom w:val="single" w:sz="4" w:space="0" w:color="auto"/>
              <w:right w:val="single" w:sz="4" w:space="0" w:color="auto"/>
            </w:tcBorders>
            <w:noWrap/>
            <w:vAlign w:val="bottom"/>
            <w:hideMark/>
          </w:tcPr>
          <w:p w14:paraId="1CC07189"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7E</w:t>
            </w:r>
          </w:p>
        </w:tc>
        <w:tc>
          <w:tcPr>
            <w:tcW w:w="992" w:type="dxa"/>
            <w:tcBorders>
              <w:top w:val="nil"/>
              <w:left w:val="nil"/>
              <w:bottom w:val="single" w:sz="4" w:space="0" w:color="auto"/>
              <w:right w:val="single" w:sz="4" w:space="0" w:color="auto"/>
            </w:tcBorders>
            <w:noWrap/>
            <w:vAlign w:val="bottom"/>
            <w:hideMark/>
          </w:tcPr>
          <w:p w14:paraId="1DD0622C"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AE</w:t>
            </w:r>
          </w:p>
        </w:tc>
        <w:tc>
          <w:tcPr>
            <w:tcW w:w="993" w:type="dxa"/>
            <w:tcBorders>
              <w:top w:val="nil"/>
              <w:left w:val="nil"/>
              <w:bottom w:val="single" w:sz="4" w:space="0" w:color="auto"/>
              <w:right w:val="single" w:sz="4" w:space="0" w:color="auto"/>
            </w:tcBorders>
            <w:noWrap/>
            <w:vAlign w:val="bottom"/>
            <w:hideMark/>
          </w:tcPr>
          <w:p w14:paraId="5E52FDCF"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DE</w:t>
            </w:r>
          </w:p>
        </w:tc>
        <w:tc>
          <w:tcPr>
            <w:tcW w:w="3875" w:type="dxa"/>
            <w:tcBorders>
              <w:top w:val="nil"/>
              <w:left w:val="nil"/>
              <w:bottom w:val="single" w:sz="4" w:space="0" w:color="auto"/>
              <w:right w:val="single" w:sz="4" w:space="0" w:color="auto"/>
            </w:tcBorders>
            <w:noWrap/>
            <w:vAlign w:val="bottom"/>
            <w:hideMark/>
          </w:tcPr>
          <w:p w14:paraId="30DFE782"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REG_CT_ROLL_RELATIVE</w:t>
            </w:r>
          </w:p>
        </w:tc>
        <w:tc>
          <w:tcPr>
            <w:tcW w:w="2503" w:type="dxa"/>
            <w:tcBorders>
              <w:top w:val="nil"/>
              <w:left w:val="nil"/>
              <w:bottom w:val="single" w:sz="4" w:space="0" w:color="auto"/>
              <w:right w:val="single" w:sz="4" w:space="0" w:color="auto"/>
            </w:tcBorders>
          </w:tcPr>
          <w:p w14:paraId="18C142FE"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Roll Relative</w:t>
            </w:r>
          </w:p>
        </w:tc>
      </w:tr>
      <w:tr w:rsidR="00BF3F59" w14:paraId="18B2693C"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604588F5"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lastRenderedPageBreak/>
              <w:t>4F</w:t>
            </w:r>
          </w:p>
        </w:tc>
        <w:tc>
          <w:tcPr>
            <w:tcW w:w="992" w:type="dxa"/>
            <w:tcBorders>
              <w:top w:val="nil"/>
              <w:left w:val="nil"/>
              <w:bottom w:val="single" w:sz="4" w:space="0" w:color="auto"/>
              <w:right w:val="single" w:sz="4" w:space="0" w:color="auto"/>
            </w:tcBorders>
            <w:noWrap/>
            <w:vAlign w:val="bottom"/>
            <w:hideMark/>
          </w:tcPr>
          <w:p w14:paraId="66A3FBD7"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7F</w:t>
            </w:r>
          </w:p>
        </w:tc>
        <w:tc>
          <w:tcPr>
            <w:tcW w:w="992" w:type="dxa"/>
            <w:tcBorders>
              <w:top w:val="nil"/>
              <w:left w:val="nil"/>
              <w:bottom w:val="single" w:sz="4" w:space="0" w:color="auto"/>
              <w:right w:val="single" w:sz="4" w:space="0" w:color="auto"/>
            </w:tcBorders>
            <w:noWrap/>
            <w:vAlign w:val="bottom"/>
            <w:hideMark/>
          </w:tcPr>
          <w:p w14:paraId="3C0142F8"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AF</w:t>
            </w:r>
          </w:p>
        </w:tc>
        <w:tc>
          <w:tcPr>
            <w:tcW w:w="993" w:type="dxa"/>
            <w:tcBorders>
              <w:top w:val="nil"/>
              <w:left w:val="nil"/>
              <w:bottom w:val="single" w:sz="4" w:space="0" w:color="auto"/>
              <w:right w:val="single" w:sz="4" w:space="0" w:color="auto"/>
            </w:tcBorders>
            <w:noWrap/>
            <w:vAlign w:val="bottom"/>
            <w:hideMark/>
          </w:tcPr>
          <w:p w14:paraId="1772F219"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DF</w:t>
            </w:r>
          </w:p>
        </w:tc>
        <w:tc>
          <w:tcPr>
            <w:tcW w:w="3875" w:type="dxa"/>
            <w:tcBorders>
              <w:top w:val="nil"/>
              <w:left w:val="nil"/>
              <w:bottom w:val="single" w:sz="4" w:space="0" w:color="auto"/>
              <w:right w:val="single" w:sz="4" w:space="0" w:color="auto"/>
            </w:tcBorders>
            <w:noWrap/>
            <w:vAlign w:val="bottom"/>
            <w:hideMark/>
          </w:tcPr>
          <w:p w14:paraId="2FBE5FEE"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REG_PU_BACKLIGHT_COMPENSATION</w:t>
            </w:r>
          </w:p>
        </w:tc>
        <w:tc>
          <w:tcPr>
            <w:tcW w:w="2503" w:type="dxa"/>
            <w:tcBorders>
              <w:top w:val="nil"/>
              <w:left w:val="nil"/>
              <w:bottom w:val="single" w:sz="4" w:space="0" w:color="auto"/>
              <w:right w:val="single" w:sz="4" w:space="0" w:color="auto"/>
            </w:tcBorders>
          </w:tcPr>
          <w:p w14:paraId="357305CD"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Backlight Compensation</w:t>
            </w:r>
          </w:p>
        </w:tc>
      </w:tr>
      <w:tr w:rsidR="00BF3F59" w14:paraId="0F0E5FE6"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0F7BDB85"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50</w:t>
            </w:r>
          </w:p>
        </w:tc>
        <w:tc>
          <w:tcPr>
            <w:tcW w:w="992" w:type="dxa"/>
            <w:tcBorders>
              <w:top w:val="nil"/>
              <w:left w:val="nil"/>
              <w:bottom w:val="single" w:sz="4" w:space="0" w:color="auto"/>
              <w:right w:val="single" w:sz="4" w:space="0" w:color="auto"/>
            </w:tcBorders>
            <w:noWrap/>
            <w:vAlign w:val="bottom"/>
            <w:hideMark/>
          </w:tcPr>
          <w:p w14:paraId="1DA1440D"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80</w:t>
            </w:r>
          </w:p>
        </w:tc>
        <w:tc>
          <w:tcPr>
            <w:tcW w:w="992" w:type="dxa"/>
            <w:tcBorders>
              <w:top w:val="nil"/>
              <w:left w:val="nil"/>
              <w:bottom w:val="single" w:sz="4" w:space="0" w:color="auto"/>
              <w:right w:val="single" w:sz="4" w:space="0" w:color="auto"/>
            </w:tcBorders>
            <w:noWrap/>
            <w:vAlign w:val="bottom"/>
            <w:hideMark/>
          </w:tcPr>
          <w:p w14:paraId="4EBC6C2E"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B0</w:t>
            </w:r>
          </w:p>
        </w:tc>
        <w:tc>
          <w:tcPr>
            <w:tcW w:w="993" w:type="dxa"/>
            <w:tcBorders>
              <w:top w:val="nil"/>
              <w:left w:val="nil"/>
              <w:bottom w:val="single" w:sz="4" w:space="0" w:color="auto"/>
              <w:right w:val="single" w:sz="4" w:space="0" w:color="auto"/>
            </w:tcBorders>
            <w:noWrap/>
            <w:vAlign w:val="bottom"/>
            <w:hideMark/>
          </w:tcPr>
          <w:p w14:paraId="2D8F092A"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E0</w:t>
            </w:r>
          </w:p>
        </w:tc>
        <w:tc>
          <w:tcPr>
            <w:tcW w:w="3875" w:type="dxa"/>
            <w:tcBorders>
              <w:top w:val="nil"/>
              <w:left w:val="nil"/>
              <w:bottom w:val="single" w:sz="4" w:space="0" w:color="auto"/>
              <w:right w:val="single" w:sz="4" w:space="0" w:color="auto"/>
            </w:tcBorders>
            <w:noWrap/>
            <w:vAlign w:val="bottom"/>
            <w:hideMark/>
          </w:tcPr>
          <w:p w14:paraId="635F4BAD"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REG_PU_BRIGHTNESS</w:t>
            </w:r>
          </w:p>
        </w:tc>
        <w:tc>
          <w:tcPr>
            <w:tcW w:w="2503" w:type="dxa"/>
            <w:tcBorders>
              <w:top w:val="nil"/>
              <w:left w:val="nil"/>
              <w:bottom w:val="single" w:sz="4" w:space="0" w:color="auto"/>
              <w:right w:val="single" w:sz="4" w:space="0" w:color="auto"/>
            </w:tcBorders>
          </w:tcPr>
          <w:p w14:paraId="59E70742"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Brightness</w:t>
            </w:r>
          </w:p>
        </w:tc>
      </w:tr>
      <w:tr w:rsidR="00BF3F59" w14:paraId="2EF0B1F1"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3581A3C4"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51</w:t>
            </w:r>
          </w:p>
        </w:tc>
        <w:tc>
          <w:tcPr>
            <w:tcW w:w="992" w:type="dxa"/>
            <w:tcBorders>
              <w:top w:val="nil"/>
              <w:left w:val="nil"/>
              <w:bottom w:val="single" w:sz="4" w:space="0" w:color="auto"/>
              <w:right w:val="single" w:sz="4" w:space="0" w:color="auto"/>
            </w:tcBorders>
            <w:noWrap/>
            <w:vAlign w:val="bottom"/>
            <w:hideMark/>
          </w:tcPr>
          <w:p w14:paraId="49746C4C"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81</w:t>
            </w:r>
          </w:p>
        </w:tc>
        <w:tc>
          <w:tcPr>
            <w:tcW w:w="992" w:type="dxa"/>
            <w:tcBorders>
              <w:top w:val="nil"/>
              <w:left w:val="nil"/>
              <w:bottom w:val="single" w:sz="4" w:space="0" w:color="auto"/>
              <w:right w:val="single" w:sz="4" w:space="0" w:color="auto"/>
            </w:tcBorders>
            <w:noWrap/>
            <w:vAlign w:val="bottom"/>
            <w:hideMark/>
          </w:tcPr>
          <w:p w14:paraId="126B6E23"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B1</w:t>
            </w:r>
          </w:p>
        </w:tc>
        <w:tc>
          <w:tcPr>
            <w:tcW w:w="993" w:type="dxa"/>
            <w:tcBorders>
              <w:top w:val="nil"/>
              <w:left w:val="nil"/>
              <w:bottom w:val="single" w:sz="4" w:space="0" w:color="auto"/>
              <w:right w:val="single" w:sz="4" w:space="0" w:color="auto"/>
            </w:tcBorders>
            <w:noWrap/>
            <w:vAlign w:val="bottom"/>
            <w:hideMark/>
          </w:tcPr>
          <w:p w14:paraId="3E6CF5FA"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E1</w:t>
            </w:r>
          </w:p>
        </w:tc>
        <w:tc>
          <w:tcPr>
            <w:tcW w:w="3875" w:type="dxa"/>
            <w:tcBorders>
              <w:top w:val="nil"/>
              <w:left w:val="nil"/>
              <w:bottom w:val="single" w:sz="4" w:space="0" w:color="auto"/>
              <w:right w:val="single" w:sz="4" w:space="0" w:color="auto"/>
            </w:tcBorders>
            <w:noWrap/>
            <w:vAlign w:val="bottom"/>
            <w:hideMark/>
          </w:tcPr>
          <w:p w14:paraId="752559AC"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REG_PU_CONTRAST</w:t>
            </w:r>
          </w:p>
        </w:tc>
        <w:tc>
          <w:tcPr>
            <w:tcW w:w="2503" w:type="dxa"/>
            <w:tcBorders>
              <w:top w:val="nil"/>
              <w:left w:val="nil"/>
              <w:bottom w:val="single" w:sz="4" w:space="0" w:color="auto"/>
              <w:right w:val="single" w:sz="4" w:space="0" w:color="auto"/>
            </w:tcBorders>
          </w:tcPr>
          <w:p w14:paraId="34EE243B"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Contrast</w:t>
            </w:r>
          </w:p>
        </w:tc>
      </w:tr>
      <w:tr w:rsidR="00BF3F59" w14:paraId="33C4AFFD"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62E74177"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52</w:t>
            </w:r>
          </w:p>
        </w:tc>
        <w:tc>
          <w:tcPr>
            <w:tcW w:w="992" w:type="dxa"/>
            <w:tcBorders>
              <w:top w:val="nil"/>
              <w:left w:val="nil"/>
              <w:bottom w:val="single" w:sz="4" w:space="0" w:color="auto"/>
              <w:right w:val="single" w:sz="4" w:space="0" w:color="auto"/>
            </w:tcBorders>
            <w:noWrap/>
            <w:vAlign w:val="bottom"/>
            <w:hideMark/>
          </w:tcPr>
          <w:p w14:paraId="5CC7670B"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82</w:t>
            </w:r>
          </w:p>
        </w:tc>
        <w:tc>
          <w:tcPr>
            <w:tcW w:w="992" w:type="dxa"/>
            <w:tcBorders>
              <w:top w:val="nil"/>
              <w:left w:val="nil"/>
              <w:bottom w:val="single" w:sz="4" w:space="0" w:color="auto"/>
              <w:right w:val="single" w:sz="4" w:space="0" w:color="auto"/>
            </w:tcBorders>
            <w:noWrap/>
            <w:vAlign w:val="bottom"/>
            <w:hideMark/>
          </w:tcPr>
          <w:p w14:paraId="68C8F1A7"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B2</w:t>
            </w:r>
          </w:p>
        </w:tc>
        <w:tc>
          <w:tcPr>
            <w:tcW w:w="993" w:type="dxa"/>
            <w:tcBorders>
              <w:top w:val="nil"/>
              <w:left w:val="nil"/>
              <w:bottom w:val="single" w:sz="4" w:space="0" w:color="auto"/>
              <w:right w:val="single" w:sz="4" w:space="0" w:color="auto"/>
            </w:tcBorders>
            <w:noWrap/>
            <w:vAlign w:val="bottom"/>
            <w:hideMark/>
          </w:tcPr>
          <w:p w14:paraId="7FEB79A4"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E2</w:t>
            </w:r>
          </w:p>
        </w:tc>
        <w:tc>
          <w:tcPr>
            <w:tcW w:w="3875" w:type="dxa"/>
            <w:tcBorders>
              <w:top w:val="nil"/>
              <w:left w:val="nil"/>
              <w:bottom w:val="single" w:sz="4" w:space="0" w:color="auto"/>
              <w:right w:val="single" w:sz="4" w:space="0" w:color="auto"/>
            </w:tcBorders>
            <w:noWrap/>
            <w:vAlign w:val="bottom"/>
            <w:hideMark/>
          </w:tcPr>
          <w:p w14:paraId="07A690F4"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REG_PU_GAIN</w:t>
            </w:r>
          </w:p>
        </w:tc>
        <w:tc>
          <w:tcPr>
            <w:tcW w:w="2503" w:type="dxa"/>
            <w:tcBorders>
              <w:top w:val="nil"/>
              <w:left w:val="nil"/>
              <w:bottom w:val="single" w:sz="4" w:space="0" w:color="auto"/>
              <w:right w:val="single" w:sz="4" w:space="0" w:color="auto"/>
            </w:tcBorders>
          </w:tcPr>
          <w:p w14:paraId="1C13843C"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Gain</w:t>
            </w:r>
          </w:p>
        </w:tc>
      </w:tr>
      <w:tr w:rsidR="00BF3F59" w14:paraId="12203E5C"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1BA04D9C"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53</w:t>
            </w:r>
          </w:p>
        </w:tc>
        <w:tc>
          <w:tcPr>
            <w:tcW w:w="992" w:type="dxa"/>
            <w:tcBorders>
              <w:top w:val="nil"/>
              <w:left w:val="nil"/>
              <w:bottom w:val="single" w:sz="4" w:space="0" w:color="auto"/>
              <w:right w:val="single" w:sz="4" w:space="0" w:color="auto"/>
            </w:tcBorders>
            <w:noWrap/>
            <w:vAlign w:val="bottom"/>
            <w:hideMark/>
          </w:tcPr>
          <w:p w14:paraId="6FCE2532"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83</w:t>
            </w:r>
          </w:p>
        </w:tc>
        <w:tc>
          <w:tcPr>
            <w:tcW w:w="992" w:type="dxa"/>
            <w:tcBorders>
              <w:top w:val="nil"/>
              <w:left w:val="nil"/>
              <w:bottom w:val="single" w:sz="4" w:space="0" w:color="auto"/>
              <w:right w:val="single" w:sz="4" w:space="0" w:color="auto"/>
            </w:tcBorders>
            <w:noWrap/>
            <w:vAlign w:val="bottom"/>
            <w:hideMark/>
          </w:tcPr>
          <w:p w14:paraId="5275F2F6"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B3</w:t>
            </w:r>
          </w:p>
        </w:tc>
        <w:tc>
          <w:tcPr>
            <w:tcW w:w="993" w:type="dxa"/>
            <w:tcBorders>
              <w:top w:val="nil"/>
              <w:left w:val="nil"/>
              <w:bottom w:val="single" w:sz="4" w:space="0" w:color="auto"/>
              <w:right w:val="single" w:sz="4" w:space="0" w:color="auto"/>
            </w:tcBorders>
            <w:noWrap/>
            <w:vAlign w:val="bottom"/>
            <w:hideMark/>
          </w:tcPr>
          <w:p w14:paraId="11F6B4B1"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E3</w:t>
            </w:r>
          </w:p>
        </w:tc>
        <w:tc>
          <w:tcPr>
            <w:tcW w:w="3875" w:type="dxa"/>
            <w:tcBorders>
              <w:top w:val="nil"/>
              <w:left w:val="nil"/>
              <w:bottom w:val="single" w:sz="4" w:space="0" w:color="auto"/>
              <w:right w:val="single" w:sz="4" w:space="0" w:color="auto"/>
            </w:tcBorders>
            <w:noWrap/>
            <w:vAlign w:val="bottom"/>
            <w:hideMark/>
          </w:tcPr>
          <w:p w14:paraId="407E9E4D"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REG_PU_POWER_LINE_FREQUENCY</w:t>
            </w:r>
          </w:p>
        </w:tc>
        <w:tc>
          <w:tcPr>
            <w:tcW w:w="2503" w:type="dxa"/>
            <w:tcBorders>
              <w:top w:val="nil"/>
              <w:left w:val="nil"/>
              <w:bottom w:val="single" w:sz="4" w:space="0" w:color="auto"/>
              <w:right w:val="single" w:sz="4" w:space="0" w:color="auto"/>
            </w:tcBorders>
          </w:tcPr>
          <w:p w14:paraId="548BCC0F"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Power line frequency</w:t>
            </w:r>
          </w:p>
        </w:tc>
      </w:tr>
      <w:tr w:rsidR="00BF3F59" w14:paraId="4DB0CCE9"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7A04F9E7"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54</w:t>
            </w:r>
          </w:p>
        </w:tc>
        <w:tc>
          <w:tcPr>
            <w:tcW w:w="992" w:type="dxa"/>
            <w:tcBorders>
              <w:top w:val="nil"/>
              <w:left w:val="nil"/>
              <w:bottom w:val="single" w:sz="4" w:space="0" w:color="auto"/>
              <w:right w:val="single" w:sz="4" w:space="0" w:color="auto"/>
            </w:tcBorders>
            <w:noWrap/>
            <w:vAlign w:val="bottom"/>
            <w:hideMark/>
          </w:tcPr>
          <w:p w14:paraId="2BF412BF"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84</w:t>
            </w:r>
          </w:p>
        </w:tc>
        <w:tc>
          <w:tcPr>
            <w:tcW w:w="992" w:type="dxa"/>
            <w:tcBorders>
              <w:top w:val="nil"/>
              <w:left w:val="nil"/>
              <w:bottom w:val="single" w:sz="4" w:space="0" w:color="auto"/>
              <w:right w:val="single" w:sz="4" w:space="0" w:color="auto"/>
            </w:tcBorders>
            <w:noWrap/>
            <w:vAlign w:val="bottom"/>
            <w:hideMark/>
          </w:tcPr>
          <w:p w14:paraId="4D7FFEBB"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B4</w:t>
            </w:r>
          </w:p>
        </w:tc>
        <w:tc>
          <w:tcPr>
            <w:tcW w:w="993" w:type="dxa"/>
            <w:tcBorders>
              <w:top w:val="nil"/>
              <w:left w:val="nil"/>
              <w:bottom w:val="single" w:sz="4" w:space="0" w:color="auto"/>
              <w:right w:val="single" w:sz="4" w:space="0" w:color="auto"/>
            </w:tcBorders>
            <w:noWrap/>
            <w:vAlign w:val="bottom"/>
            <w:hideMark/>
          </w:tcPr>
          <w:p w14:paraId="425C2180"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E4</w:t>
            </w:r>
          </w:p>
        </w:tc>
        <w:tc>
          <w:tcPr>
            <w:tcW w:w="3875" w:type="dxa"/>
            <w:tcBorders>
              <w:top w:val="nil"/>
              <w:left w:val="nil"/>
              <w:bottom w:val="single" w:sz="4" w:space="0" w:color="auto"/>
              <w:right w:val="single" w:sz="4" w:space="0" w:color="auto"/>
            </w:tcBorders>
            <w:noWrap/>
            <w:vAlign w:val="bottom"/>
            <w:hideMark/>
          </w:tcPr>
          <w:p w14:paraId="637E15F9"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REG_PU_HUE</w:t>
            </w:r>
          </w:p>
        </w:tc>
        <w:tc>
          <w:tcPr>
            <w:tcW w:w="2503" w:type="dxa"/>
            <w:tcBorders>
              <w:top w:val="nil"/>
              <w:left w:val="nil"/>
              <w:bottom w:val="single" w:sz="4" w:space="0" w:color="auto"/>
              <w:right w:val="single" w:sz="4" w:space="0" w:color="auto"/>
            </w:tcBorders>
          </w:tcPr>
          <w:p w14:paraId="771DCF90"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Hue</w:t>
            </w:r>
          </w:p>
        </w:tc>
      </w:tr>
      <w:tr w:rsidR="00BF3F59" w14:paraId="447FA9DA"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12B1DB64"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55</w:t>
            </w:r>
          </w:p>
        </w:tc>
        <w:tc>
          <w:tcPr>
            <w:tcW w:w="992" w:type="dxa"/>
            <w:tcBorders>
              <w:top w:val="nil"/>
              <w:left w:val="nil"/>
              <w:bottom w:val="single" w:sz="4" w:space="0" w:color="auto"/>
              <w:right w:val="single" w:sz="4" w:space="0" w:color="auto"/>
            </w:tcBorders>
            <w:noWrap/>
            <w:vAlign w:val="bottom"/>
            <w:hideMark/>
          </w:tcPr>
          <w:p w14:paraId="4C3A4F83"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85</w:t>
            </w:r>
          </w:p>
        </w:tc>
        <w:tc>
          <w:tcPr>
            <w:tcW w:w="992" w:type="dxa"/>
            <w:tcBorders>
              <w:top w:val="nil"/>
              <w:left w:val="nil"/>
              <w:bottom w:val="single" w:sz="4" w:space="0" w:color="auto"/>
              <w:right w:val="single" w:sz="4" w:space="0" w:color="auto"/>
            </w:tcBorders>
            <w:noWrap/>
            <w:vAlign w:val="bottom"/>
            <w:hideMark/>
          </w:tcPr>
          <w:p w14:paraId="740939AA"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B5</w:t>
            </w:r>
          </w:p>
        </w:tc>
        <w:tc>
          <w:tcPr>
            <w:tcW w:w="993" w:type="dxa"/>
            <w:tcBorders>
              <w:top w:val="nil"/>
              <w:left w:val="nil"/>
              <w:bottom w:val="single" w:sz="4" w:space="0" w:color="auto"/>
              <w:right w:val="single" w:sz="4" w:space="0" w:color="auto"/>
            </w:tcBorders>
            <w:noWrap/>
            <w:vAlign w:val="bottom"/>
            <w:hideMark/>
          </w:tcPr>
          <w:p w14:paraId="20F6303C"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E5</w:t>
            </w:r>
          </w:p>
        </w:tc>
        <w:tc>
          <w:tcPr>
            <w:tcW w:w="3875" w:type="dxa"/>
            <w:tcBorders>
              <w:top w:val="nil"/>
              <w:left w:val="nil"/>
              <w:bottom w:val="single" w:sz="4" w:space="0" w:color="auto"/>
              <w:right w:val="single" w:sz="4" w:space="0" w:color="auto"/>
            </w:tcBorders>
            <w:noWrap/>
            <w:vAlign w:val="bottom"/>
            <w:hideMark/>
          </w:tcPr>
          <w:p w14:paraId="1FA542D8"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REG_PU_SATURATION</w:t>
            </w:r>
          </w:p>
        </w:tc>
        <w:tc>
          <w:tcPr>
            <w:tcW w:w="2503" w:type="dxa"/>
            <w:tcBorders>
              <w:top w:val="nil"/>
              <w:left w:val="nil"/>
              <w:bottom w:val="single" w:sz="4" w:space="0" w:color="auto"/>
              <w:right w:val="single" w:sz="4" w:space="0" w:color="auto"/>
            </w:tcBorders>
          </w:tcPr>
          <w:p w14:paraId="2202122A"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Saturation</w:t>
            </w:r>
          </w:p>
        </w:tc>
      </w:tr>
      <w:tr w:rsidR="00BF3F59" w14:paraId="6D49D035"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70A3ECCE"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56</w:t>
            </w:r>
          </w:p>
        </w:tc>
        <w:tc>
          <w:tcPr>
            <w:tcW w:w="992" w:type="dxa"/>
            <w:tcBorders>
              <w:top w:val="nil"/>
              <w:left w:val="nil"/>
              <w:bottom w:val="single" w:sz="4" w:space="0" w:color="auto"/>
              <w:right w:val="single" w:sz="4" w:space="0" w:color="auto"/>
            </w:tcBorders>
            <w:noWrap/>
            <w:vAlign w:val="bottom"/>
            <w:hideMark/>
          </w:tcPr>
          <w:p w14:paraId="5BC08828"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86</w:t>
            </w:r>
          </w:p>
        </w:tc>
        <w:tc>
          <w:tcPr>
            <w:tcW w:w="992" w:type="dxa"/>
            <w:tcBorders>
              <w:top w:val="nil"/>
              <w:left w:val="nil"/>
              <w:bottom w:val="single" w:sz="4" w:space="0" w:color="auto"/>
              <w:right w:val="single" w:sz="4" w:space="0" w:color="auto"/>
            </w:tcBorders>
            <w:noWrap/>
            <w:vAlign w:val="bottom"/>
            <w:hideMark/>
          </w:tcPr>
          <w:p w14:paraId="043440F9"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B6</w:t>
            </w:r>
          </w:p>
        </w:tc>
        <w:tc>
          <w:tcPr>
            <w:tcW w:w="993" w:type="dxa"/>
            <w:tcBorders>
              <w:top w:val="nil"/>
              <w:left w:val="nil"/>
              <w:bottom w:val="single" w:sz="4" w:space="0" w:color="auto"/>
              <w:right w:val="single" w:sz="4" w:space="0" w:color="auto"/>
            </w:tcBorders>
            <w:noWrap/>
            <w:vAlign w:val="bottom"/>
            <w:hideMark/>
          </w:tcPr>
          <w:p w14:paraId="63AD4D26"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E6</w:t>
            </w:r>
          </w:p>
        </w:tc>
        <w:tc>
          <w:tcPr>
            <w:tcW w:w="3875" w:type="dxa"/>
            <w:tcBorders>
              <w:top w:val="nil"/>
              <w:left w:val="nil"/>
              <w:bottom w:val="single" w:sz="4" w:space="0" w:color="auto"/>
              <w:right w:val="single" w:sz="4" w:space="0" w:color="auto"/>
            </w:tcBorders>
            <w:noWrap/>
            <w:vAlign w:val="bottom"/>
            <w:hideMark/>
          </w:tcPr>
          <w:p w14:paraId="0A758998"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REG_PU_SHARPNESS</w:t>
            </w:r>
          </w:p>
        </w:tc>
        <w:tc>
          <w:tcPr>
            <w:tcW w:w="2503" w:type="dxa"/>
            <w:tcBorders>
              <w:top w:val="nil"/>
              <w:left w:val="nil"/>
              <w:bottom w:val="single" w:sz="4" w:space="0" w:color="auto"/>
              <w:right w:val="single" w:sz="4" w:space="0" w:color="auto"/>
            </w:tcBorders>
          </w:tcPr>
          <w:p w14:paraId="5A2C3714"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Sharpness</w:t>
            </w:r>
          </w:p>
        </w:tc>
      </w:tr>
      <w:tr w:rsidR="00BF3F59" w14:paraId="4B904E6F"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43C56835"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57</w:t>
            </w:r>
          </w:p>
        </w:tc>
        <w:tc>
          <w:tcPr>
            <w:tcW w:w="992" w:type="dxa"/>
            <w:tcBorders>
              <w:top w:val="nil"/>
              <w:left w:val="nil"/>
              <w:bottom w:val="single" w:sz="4" w:space="0" w:color="auto"/>
              <w:right w:val="single" w:sz="4" w:space="0" w:color="auto"/>
            </w:tcBorders>
            <w:noWrap/>
            <w:vAlign w:val="bottom"/>
            <w:hideMark/>
          </w:tcPr>
          <w:p w14:paraId="073B82EA"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87</w:t>
            </w:r>
          </w:p>
        </w:tc>
        <w:tc>
          <w:tcPr>
            <w:tcW w:w="992" w:type="dxa"/>
            <w:tcBorders>
              <w:top w:val="nil"/>
              <w:left w:val="nil"/>
              <w:bottom w:val="single" w:sz="4" w:space="0" w:color="auto"/>
              <w:right w:val="single" w:sz="4" w:space="0" w:color="auto"/>
            </w:tcBorders>
            <w:noWrap/>
            <w:vAlign w:val="bottom"/>
            <w:hideMark/>
          </w:tcPr>
          <w:p w14:paraId="1119ED54"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B7</w:t>
            </w:r>
          </w:p>
        </w:tc>
        <w:tc>
          <w:tcPr>
            <w:tcW w:w="993" w:type="dxa"/>
            <w:tcBorders>
              <w:top w:val="nil"/>
              <w:left w:val="nil"/>
              <w:bottom w:val="single" w:sz="4" w:space="0" w:color="auto"/>
              <w:right w:val="single" w:sz="4" w:space="0" w:color="auto"/>
            </w:tcBorders>
            <w:noWrap/>
            <w:vAlign w:val="bottom"/>
            <w:hideMark/>
          </w:tcPr>
          <w:p w14:paraId="2AB26A56"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E7</w:t>
            </w:r>
          </w:p>
        </w:tc>
        <w:tc>
          <w:tcPr>
            <w:tcW w:w="3875" w:type="dxa"/>
            <w:tcBorders>
              <w:top w:val="nil"/>
              <w:left w:val="nil"/>
              <w:bottom w:val="single" w:sz="4" w:space="0" w:color="auto"/>
              <w:right w:val="single" w:sz="4" w:space="0" w:color="auto"/>
            </w:tcBorders>
            <w:noWrap/>
            <w:vAlign w:val="bottom"/>
            <w:hideMark/>
          </w:tcPr>
          <w:p w14:paraId="19A62F46"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REG_PU_GAMMA</w:t>
            </w:r>
          </w:p>
        </w:tc>
        <w:tc>
          <w:tcPr>
            <w:tcW w:w="2503" w:type="dxa"/>
            <w:tcBorders>
              <w:top w:val="nil"/>
              <w:left w:val="nil"/>
              <w:bottom w:val="single" w:sz="4" w:space="0" w:color="auto"/>
              <w:right w:val="single" w:sz="4" w:space="0" w:color="auto"/>
            </w:tcBorders>
          </w:tcPr>
          <w:p w14:paraId="17705597"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Gamma</w:t>
            </w:r>
          </w:p>
        </w:tc>
      </w:tr>
      <w:tr w:rsidR="00BF3F59" w14:paraId="0E3D119F"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7A1DC439"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58</w:t>
            </w:r>
          </w:p>
        </w:tc>
        <w:tc>
          <w:tcPr>
            <w:tcW w:w="992" w:type="dxa"/>
            <w:tcBorders>
              <w:top w:val="nil"/>
              <w:left w:val="nil"/>
              <w:bottom w:val="single" w:sz="4" w:space="0" w:color="auto"/>
              <w:right w:val="single" w:sz="4" w:space="0" w:color="auto"/>
            </w:tcBorders>
            <w:noWrap/>
            <w:vAlign w:val="bottom"/>
            <w:hideMark/>
          </w:tcPr>
          <w:p w14:paraId="62FDBEFC"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88</w:t>
            </w:r>
          </w:p>
        </w:tc>
        <w:tc>
          <w:tcPr>
            <w:tcW w:w="992" w:type="dxa"/>
            <w:tcBorders>
              <w:top w:val="nil"/>
              <w:left w:val="nil"/>
              <w:bottom w:val="single" w:sz="4" w:space="0" w:color="auto"/>
              <w:right w:val="single" w:sz="4" w:space="0" w:color="auto"/>
            </w:tcBorders>
            <w:noWrap/>
            <w:vAlign w:val="bottom"/>
            <w:hideMark/>
          </w:tcPr>
          <w:p w14:paraId="3B94A230"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B8</w:t>
            </w:r>
          </w:p>
        </w:tc>
        <w:tc>
          <w:tcPr>
            <w:tcW w:w="993" w:type="dxa"/>
            <w:tcBorders>
              <w:top w:val="nil"/>
              <w:left w:val="nil"/>
              <w:bottom w:val="single" w:sz="4" w:space="0" w:color="auto"/>
              <w:right w:val="single" w:sz="4" w:space="0" w:color="auto"/>
            </w:tcBorders>
            <w:noWrap/>
            <w:vAlign w:val="bottom"/>
            <w:hideMark/>
          </w:tcPr>
          <w:p w14:paraId="501EE0B5"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E8</w:t>
            </w:r>
          </w:p>
        </w:tc>
        <w:tc>
          <w:tcPr>
            <w:tcW w:w="3875" w:type="dxa"/>
            <w:tcBorders>
              <w:top w:val="nil"/>
              <w:left w:val="nil"/>
              <w:bottom w:val="single" w:sz="4" w:space="0" w:color="auto"/>
              <w:right w:val="single" w:sz="4" w:space="0" w:color="auto"/>
            </w:tcBorders>
            <w:noWrap/>
            <w:vAlign w:val="bottom"/>
            <w:hideMark/>
          </w:tcPr>
          <w:p w14:paraId="4B9F4E5A"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REG_PU_WHITE_BALANCE_TEMPERATURE</w:t>
            </w:r>
          </w:p>
        </w:tc>
        <w:tc>
          <w:tcPr>
            <w:tcW w:w="2503" w:type="dxa"/>
            <w:tcBorders>
              <w:top w:val="nil"/>
              <w:left w:val="nil"/>
              <w:bottom w:val="single" w:sz="4" w:space="0" w:color="auto"/>
              <w:right w:val="single" w:sz="4" w:space="0" w:color="auto"/>
            </w:tcBorders>
          </w:tcPr>
          <w:p w14:paraId="398DC14A"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White Balance Temp.</w:t>
            </w:r>
          </w:p>
        </w:tc>
      </w:tr>
      <w:tr w:rsidR="00BF3F59" w14:paraId="0723EE7A"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57D9BD27"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59</w:t>
            </w:r>
          </w:p>
        </w:tc>
        <w:tc>
          <w:tcPr>
            <w:tcW w:w="992" w:type="dxa"/>
            <w:tcBorders>
              <w:top w:val="nil"/>
              <w:left w:val="nil"/>
              <w:bottom w:val="single" w:sz="4" w:space="0" w:color="auto"/>
              <w:right w:val="single" w:sz="4" w:space="0" w:color="auto"/>
            </w:tcBorders>
            <w:noWrap/>
            <w:vAlign w:val="bottom"/>
            <w:hideMark/>
          </w:tcPr>
          <w:p w14:paraId="573A6A71"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89</w:t>
            </w:r>
          </w:p>
        </w:tc>
        <w:tc>
          <w:tcPr>
            <w:tcW w:w="992" w:type="dxa"/>
            <w:tcBorders>
              <w:top w:val="nil"/>
              <w:left w:val="nil"/>
              <w:bottom w:val="single" w:sz="4" w:space="0" w:color="auto"/>
              <w:right w:val="single" w:sz="4" w:space="0" w:color="auto"/>
            </w:tcBorders>
            <w:noWrap/>
            <w:vAlign w:val="bottom"/>
            <w:hideMark/>
          </w:tcPr>
          <w:p w14:paraId="771252C1"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B9</w:t>
            </w:r>
          </w:p>
        </w:tc>
        <w:tc>
          <w:tcPr>
            <w:tcW w:w="993" w:type="dxa"/>
            <w:tcBorders>
              <w:top w:val="nil"/>
              <w:left w:val="nil"/>
              <w:bottom w:val="single" w:sz="4" w:space="0" w:color="auto"/>
              <w:right w:val="single" w:sz="4" w:space="0" w:color="auto"/>
            </w:tcBorders>
            <w:noWrap/>
            <w:vAlign w:val="bottom"/>
            <w:hideMark/>
          </w:tcPr>
          <w:p w14:paraId="14FDB0EC"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E9</w:t>
            </w:r>
          </w:p>
        </w:tc>
        <w:tc>
          <w:tcPr>
            <w:tcW w:w="3875" w:type="dxa"/>
            <w:tcBorders>
              <w:top w:val="nil"/>
              <w:left w:val="nil"/>
              <w:bottom w:val="single" w:sz="4" w:space="0" w:color="auto"/>
              <w:right w:val="single" w:sz="4" w:space="0" w:color="auto"/>
            </w:tcBorders>
            <w:noWrap/>
            <w:vAlign w:val="bottom"/>
            <w:hideMark/>
          </w:tcPr>
          <w:p w14:paraId="63791C7B"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REG_PU_WHITE_BALANCE_TEMPERATURE_AUTO</w:t>
            </w:r>
          </w:p>
        </w:tc>
        <w:tc>
          <w:tcPr>
            <w:tcW w:w="2503" w:type="dxa"/>
            <w:tcBorders>
              <w:top w:val="nil"/>
              <w:left w:val="nil"/>
              <w:bottom w:val="single" w:sz="4" w:space="0" w:color="auto"/>
              <w:right w:val="single" w:sz="4" w:space="0" w:color="auto"/>
            </w:tcBorders>
          </w:tcPr>
          <w:p w14:paraId="38469737"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White Balance Auto.</w:t>
            </w:r>
          </w:p>
        </w:tc>
      </w:tr>
      <w:tr w:rsidR="00BF3F59" w14:paraId="1144B918"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08807B77"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5A</w:t>
            </w:r>
          </w:p>
        </w:tc>
        <w:tc>
          <w:tcPr>
            <w:tcW w:w="992" w:type="dxa"/>
            <w:tcBorders>
              <w:top w:val="nil"/>
              <w:left w:val="nil"/>
              <w:bottom w:val="single" w:sz="4" w:space="0" w:color="auto"/>
              <w:right w:val="single" w:sz="4" w:space="0" w:color="auto"/>
            </w:tcBorders>
            <w:noWrap/>
            <w:vAlign w:val="bottom"/>
            <w:hideMark/>
          </w:tcPr>
          <w:p w14:paraId="440D4019"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8A</w:t>
            </w:r>
          </w:p>
        </w:tc>
        <w:tc>
          <w:tcPr>
            <w:tcW w:w="992" w:type="dxa"/>
            <w:tcBorders>
              <w:top w:val="nil"/>
              <w:left w:val="nil"/>
              <w:bottom w:val="single" w:sz="4" w:space="0" w:color="auto"/>
              <w:right w:val="single" w:sz="4" w:space="0" w:color="auto"/>
            </w:tcBorders>
            <w:noWrap/>
            <w:vAlign w:val="bottom"/>
            <w:hideMark/>
          </w:tcPr>
          <w:p w14:paraId="4B60DDF1"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BA</w:t>
            </w:r>
          </w:p>
        </w:tc>
        <w:tc>
          <w:tcPr>
            <w:tcW w:w="993" w:type="dxa"/>
            <w:tcBorders>
              <w:top w:val="nil"/>
              <w:left w:val="nil"/>
              <w:bottom w:val="single" w:sz="4" w:space="0" w:color="auto"/>
              <w:right w:val="single" w:sz="4" w:space="0" w:color="auto"/>
            </w:tcBorders>
            <w:noWrap/>
            <w:vAlign w:val="bottom"/>
            <w:hideMark/>
          </w:tcPr>
          <w:p w14:paraId="5E2F3EBD"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EA</w:t>
            </w:r>
          </w:p>
        </w:tc>
        <w:tc>
          <w:tcPr>
            <w:tcW w:w="3875" w:type="dxa"/>
            <w:tcBorders>
              <w:top w:val="nil"/>
              <w:left w:val="nil"/>
              <w:bottom w:val="single" w:sz="4" w:space="0" w:color="auto"/>
              <w:right w:val="single" w:sz="4" w:space="0" w:color="auto"/>
            </w:tcBorders>
            <w:noWrap/>
            <w:vAlign w:val="bottom"/>
            <w:hideMark/>
          </w:tcPr>
          <w:p w14:paraId="5586D0D8"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REG_PU_WHITE_BALANCE_COMPONENT</w:t>
            </w:r>
          </w:p>
        </w:tc>
        <w:tc>
          <w:tcPr>
            <w:tcW w:w="2503" w:type="dxa"/>
            <w:tcBorders>
              <w:top w:val="nil"/>
              <w:left w:val="nil"/>
              <w:bottom w:val="single" w:sz="4" w:space="0" w:color="auto"/>
              <w:right w:val="single" w:sz="4" w:space="0" w:color="auto"/>
            </w:tcBorders>
          </w:tcPr>
          <w:p w14:paraId="3006D5CC"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White Balance Component.</w:t>
            </w:r>
          </w:p>
        </w:tc>
      </w:tr>
      <w:tr w:rsidR="00BF3F59" w14:paraId="311CD9AA"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147D9A39"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5B</w:t>
            </w:r>
          </w:p>
        </w:tc>
        <w:tc>
          <w:tcPr>
            <w:tcW w:w="992" w:type="dxa"/>
            <w:tcBorders>
              <w:top w:val="nil"/>
              <w:left w:val="nil"/>
              <w:bottom w:val="single" w:sz="4" w:space="0" w:color="auto"/>
              <w:right w:val="single" w:sz="4" w:space="0" w:color="auto"/>
            </w:tcBorders>
            <w:noWrap/>
            <w:vAlign w:val="bottom"/>
            <w:hideMark/>
          </w:tcPr>
          <w:p w14:paraId="319241A4"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8B</w:t>
            </w:r>
          </w:p>
        </w:tc>
        <w:tc>
          <w:tcPr>
            <w:tcW w:w="992" w:type="dxa"/>
            <w:tcBorders>
              <w:top w:val="nil"/>
              <w:left w:val="nil"/>
              <w:bottom w:val="single" w:sz="4" w:space="0" w:color="auto"/>
              <w:right w:val="single" w:sz="4" w:space="0" w:color="auto"/>
            </w:tcBorders>
            <w:noWrap/>
            <w:vAlign w:val="bottom"/>
            <w:hideMark/>
          </w:tcPr>
          <w:p w14:paraId="52ED0E9D"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BB</w:t>
            </w:r>
          </w:p>
        </w:tc>
        <w:tc>
          <w:tcPr>
            <w:tcW w:w="993" w:type="dxa"/>
            <w:tcBorders>
              <w:top w:val="nil"/>
              <w:left w:val="nil"/>
              <w:bottom w:val="single" w:sz="4" w:space="0" w:color="auto"/>
              <w:right w:val="single" w:sz="4" w:space="0" w:color="auto"/>
            </w:tcBorders>
            <w:noWrap/>
            <w:vAlign w:val="bottom"/>
            <w:hideMark/>
          </w:tcPr>
          <w:p w14:paraId="6B56754C"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EB</w:t>
            </w:r>
          </w:p>
        </w:tc>
        <w:tc>
          <w:tcPr>
            <w:tcW w:w="3875" w:type="dxa"/>
            <w:tcBorders>
              <w:top w:val="nil"/>
              <w:left w:val="nil"/>
              <w:bottom w:val="single" w:sz="4" w:space="0" w:color="auto"/>
              <w:right w:val="single" w:sz="4" w:space="0" w:color="auto"/>
            </w:tcBorders>
            <w:noWrap/>
            <w:vAlign w:val="bottom"/>
            <w:hideMark/>
          </w:tcPr>
          <w:p w14:paraId="6EDEE3C3"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REG_PU_WHITE_BALANCE_COMPONENT_AUTO</w:t>
            </w:r>
          </w:p>
        </w:tc>
        <w:tc>
          <w:tcPr>
            <w:tcW w:w="2503" w:type="dxa"/>
            <w:tcBorders>
              <w:top w:val="nil"/>
              <w:left w:val="nil"/>
              <w:bottom w:val="single" w:sz="4" w:space="0" w:color="auto"/>
              <w:right w:val="single" w:sz="4" w:space="0" w:color="auto"/>
            </w:tcBorders>
          </w:tcPr>
          <w:p w14:paraId="77D4931E"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White Balance Component Auto.</w:t>
            </w:r>
          </w:p>
        </w:tc>
      </w:tr>
      <w:tr w:rsidR="00BF3F59" w14:paraId="523BB275"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3AD71AA9"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5C</w:t>
            </w:r>
          </w:p>
        </w:tc>
        <w:tc>
          <w:tcPr>
            <w:tcW w:w="992" w:type="dxa"/>
            <w:tcBorders>
              <w:top w:val="nil"/>
              <w:left w:val="nil"/>
              <w:bottom w:val="single" w:sz="4" w:space="0" w:color="auto"/>
              <w:right w:val="single" w:sz="4" w:space="0" w:color="auto"/>
            </w:tcBorders>
            <w:noWrap/>
            <w:vAlign w:val="bottom"/>
            <w:hideMark/>
          </w:tcPr>
          <w:p w14:paraId="69269F4E"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8C</w:t>
            </w:r>
          </w:p>
        </w:tc>
        <w:tc>
          <w:tcPr>
            <w:tcW w:w="992" w:type="dxa"/>
            <w:tcBorders>
              <w:top w:val="nil"/>
              <w:left w:val="nil"/>
              <w:bottom w:val="single" w:sz="4" w:space="0" w:color="auto"/>
              <w:right w:val="single" w:sz="4" w:space="0" w:color="auto"/>
            </w:tcBorders>
            <w:noWrap/>
            <w:vAlign w:val="bottom"/>
            <w:hideMark/>
          </w:tcPr>
          <w:p w14:paraId="09BA7258"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BC</w:t>
            </w:r>
          </w:p>
        </w:tc>
        <w:tc>
          <w:tcPr>
            <w:tcW w:w="993" w:type="dxa"/>
            <w:tcBorders>
              <w:top w:val="nil"/>
              <w:left w:val="nil"/>
              <w:bottom w:val="single" w:sz="4" w:space="0" w:color="auto"/>
              <w:right w:val="single" w:sz="4" w:space="0" w:color="auto"/>
            </w:tcBorders>
            <w:noWrap/>
            <w:vAlign w:val="bottom"/>
            <w:hideMark/>
          </w:tcPr>
          <w:p w14:paraId="50C148E0"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EC</w:t>
            </w:r>
          </w:p>
        </w:tc>
        <w:tc>
          <w:tcPr>
            <w:tcW w:w="3875" w:type="dxa"/>
            <w:tcBorders>
              <w:top w:val="nil"/>
              <w:left w:val="nil"/>
              <w:bottom w:val="single" w:sz="4" w:space="0" w:color="auto"/>
              <w:right w:val="single" w:sz="4" w:space="0" w:color="auto"/>
            </w:tcBorders>
            <w:noWrap/>
            <w:vAlign w:val="bottom"/>
            <w:hideMark/>
          </w:tcPr>
          <w:p w14:paraId="221587FA"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REG_PU_DIGITAL_MULTIPLIER</w:t>
            </w:r>
          </w:p>
        </w:tc>
        <w:tc>
          <w:tcPr>
            <w:tcW w:w="2503" w:type="dxa"/>
            <w:tcBorders>
              <w:top w:val="nil"/>
              <w:left w:val="nil"/>
              <w:bottom w:val="single" w:sz="4" w:space="0" w:color="auto"/>
              <w:right w:val="single" w:sz="4" w:space="0" w:color="auto"/>
            </w:tcBorders>
          </w:tcPr>
          <w:p w14:paraId="2F0E4A0D"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Digital Multiplier</w:t>
            </w:r>
          </w:p>
        </w:tc>
      </w:tr>
      <w:tr w:rsidR="00BF3F59" w14:paraId="1AE30F39"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573A1542"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5D</w:t>
            </w:r>
          </w:p>
        </w:tc>
        <w:tc>
          <w:tcPr>
            <w:tcW w:w="992" w:type="dxa"/>
            <w:tcBorders>
              <w:top w:val="nil"/>
              <w:left w:val="nil"/>
              <w:bottom w:val="single" w:sz="4" w:space="0" w:color="auto"/>
              <w:right w:val="single" w:sz="4" w:space="0" w:color="auto"/>
            </w:tcBorders>
            <w:noWrap/>
            <w:vAlign w:val="bottom"/>
            <w:hideMark/>
          </w:tcPr>
          <w:p w14:paraId="6A4E6E40"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8D</w:t>
            </w:r>
          </w:p>
        </w:tc>
        <w:tc>
          <w:tcPr>
            <w:tcW w:w="992" w:type="dxa"/>
            <w:tcBorders>
              <w:top w:val="nil"/>
              <w:left w:val="nil"/>
              <w:bottom w:val="single" w:sz="4" w:space="0" w:color="auto"/>
              <w:right w:val="single" w:sz="4" w:space="0" w:color="auto"/>
            </w:tcBorders>
            <w:noWrap/>
            <w:vAlign w:val="bottom"/>
            <w:hideMark/>
          </w:tcPr>
          <w:p w14:paraId="5DE86EF4"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BD</w:t>
            </w:r>
          </w:p>
        </w:tc>
        <w:tc>
          <w:tcPr>
            <w:tcW w:w="993" w:type="dxa"/>
            <w:tcBorders>
              <w:top w:val="nil"/>
              <w:left w:val="nil"/>
              <w:bottom w:val="single" w:sz="4" w:space="0" w:color="auto"/>
              <w:right w:val="single" w:sz="4" w:space="0" w:color="auto"/>
            </w:tcBorders>
            <w:noWrap/>
            <w:vAlign w:val="bottom"/>
            <w:hideMark/>
          </w:tcPr>
          <w:p w14:paraId="38F58173"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ED</w:t>
            </w:r>
          </w:p>
        </w:tc>
        <w:tc>
          <w:tcPr>
            <w:tcW w:w="3875" w:type="dxa"/>
            <w:tcBorders>
              <w:top w:val="nil"/>
              <w:left w:val="nil"/>
              <w:bottom w:val="single" w:sz="4" w:space="0" w:color="auto"/>
              <w:right w:val="single" w:sz="4" w:space="0" w:color="auto"/>
            </w:tcBorders>
            <w:noWrap/>
            <w:vAlign w:val="bottom"/>
            <w:hideMark/>
          </w:tcPr>
          <w:p w14:paraId="3D73E774"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REG_PU_DIGITAL_MULTIPLIER_LIMIT</w:t>
            </w:r>
          </w:p>
        </w:tc>
        <w:tc>
          <w:tcPr>
            <w:tcW w:w="2503" w:type="dxa"/>
            <w:tcBorders>
              <w:top w:val="nil"/>
              <w:left w:val="nil"/>
              <w:bottom w:val="single" w:sz="4" w:space="0" w:color="auto"/>
              <w:right w:val="single" w:sz="4" w:space="0" w:color="auto"/>
            </w:tcBorders>
          </w:tcPr>
          <w:p w14:paraId="22831C58"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Digital Multiplier Limit</w:t>
            </w:r>
          </w:p>
        </w:tc>
      </w:tr>
      <w:tr w:rsidR="00BF3F59" w14:paraId="3A2598FD"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13CBBA7A"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5E</w:t>
            </w:r>
          </w:p>
        </w:tc>
        <w:tc>
          <w:tcPr>
            <w:tcW w:w="992" w:type="dxa"/>
            <w:tcBorders>
              <w:top w:val="nil"/>
              <w:left w:val="nil"/>
              <w:bottom w:val="single" w:sz="4" w:space="0" w:color="auto"/>
              <w:right w:val="single" w:sz="4" w:space="0" w:color="auto"/>
            </w:tcBorders>
            <w:noWrap/>
            <w:vAlign w:val="bottom"/>
            <w:hideMark/>
          </w:tcPr>
          <w:p w14:paraId="09BD99B7"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8E</w:t>
            </w:r>
          </w:p>
        </w:tc>
        <w:tc>
          <w:tcPr>
            <w:tcW w:w="992" w:type="dxa"/>
            <w:tcBorders>
              <w:top w:val="nil"/>
              <w:left w:val="nil"/>
              <w:bottom w:val="single" w:sz="4" w:space="0" w:color="auto"/>
              <w:right w:val="single" w:sz="4" w:space="0" w:color="auto"/>
            </w:tcBorders>
            <w:noWrap/>
            <w:vAlign w:val="bottom"/>
            <w:hideMark/>
          </w:tcPr>
          <w:p w14:paraId="49BEA838"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BE</w:t>
            </w:r>
          </w:p>
        </w:tc>
        <w:tc>
          <w:tcPr>
            <w:tcW w:w="993" w:type="dxa"/>
            <w:tcBorders>
              <w:top w:val="nil"/>
              <w:left w:val="nil"/>
              <w:bottom w:val="single" w:sz="4" w:space="0" w:color="auto"/>
              <w:right w:val="single" w:sz="4" w:space="0" w:color="auto"/>
            </w:tcBorders>
            <w:noWrap/>
            <w:vAlign w:val="bottom"/>
            <w:hideMark/>
          </w:tcPr>
          <w:p w14:paraId="324842AA"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EE</w:t>
            </w:r>
          </w:p>
        </w:tc>
        <w:tc>
          <w:tcPr>
            <w:tcW w:w="3875" w:type="dxa"/>
            <w:tcBorders>
              <w:top w:val="nil"/>
              <w:left w:val="nil"/>
              <w:bottom w:val="single" w:sz="4" w:space="0" w:color="auto"/>
              <w:right w:val="single" w:sz="4" w:space="0" w:color="auto"/>
            </w:tcBorders>
            <w:noWrap/>
            <w:vAlign w:val="bottom"/>
            <w:hideMark/>
          </w:tcPr>
          <w:p w14:paraId="193230D4"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REG_PU_HUE_AUTO</w:t>
            </w:r>
          </w:p>
        </w:tc>
        <w:tc>
          <w:tcPr>
            <w:tcW w:w="2503" w:type="dxa"/>
            <w:tcBorders>
              <w:top w:val="nil"/>
              <w:left w:val="nil"/>
              <w:bottom w:val="single" w:sz="4" w:space="0" w:color="auto"/>
              <w:right w:val="single" w:sz="4" w:space="0" w:color="auto"/>
            </w:tcBorders>
          </w:tcPr>
          <w:p w14:paraId="3587E9EA"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Hue Auto.</w:t>
            </w:r>
          </w:p>
        </w:tc>
      </w:tr>
      <w:tr w:rsidR="00BF3F59" w14:paraId="296159D4" w14:textId="77777777" w:rsidTr="000956B0">
        <w:trPr>
          <w:trHeight w:val="134"/>
        </w:trPr>
        <w:tc>
          <w:tcPr>
            <w:tcW w:w="959" w:type="dxa"/>
            <w:tcBorders>
              <w:top w:val="nil"/>
              <w:left w:val="single" w:sz="4" w:space="0" w:color="auto"/>
              <w:bottom w:val="single" w:sz="4" w:space="0" w:color="auto"/>
              <w:right w:val="single" w:sz="4" w:space="0" w:color="auto"/>
            </w:tcBorders>
            <w:noWrap/>
            <w:vAlign w:val="bottom"/>
            <w:hideMark/>
          </w:tcPr>
          <w:p w14:paraId="4F6AF9BA"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5F</w:t>
            </w:r>
          </w:p>
        </w:tc>
        <w:tc>
          <w:tcPr>
            <w:tcW w:w="992" w:type="dxa"/>
            <w:tcBorders>
              <w:top w:val="nil"/>
              <w:left w:val="nil"/>
              <w:bottom w:val="single" w:sz="4" w:space="0" w:color="auto"/>
              <w:right w:val="single" w:sz="4" w:space="0" w:color="auto"/>
            </w:tcBorders>
            <w:noWrap/>
            <w:vAlign w:val="bottom"/>
            <w:hideMark/>
          </w:tcPr>
          <w:p w14:paraId="55FB29EA"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8F</w:t>
            </w:r>
          </w:p>
        </w:tc>
        <w:tc>
          <w:tcPr>
            <w:tcW w:w="992" w:type="dxa"/>
            <w:tcBorders>
              <w:top w:val="nil"/>
              <w:left w:val="nil"/>
              <w:bottom w:val="single" w:sz="4" w:space="0" w:color="auto"/>
              <w:right w:val="single" w:sz="4" w:space="0" w:color="auto"/>
            </w:tcBorders>
            <w:noWrap/>
            <w:vAlign w:val="bottom"/>
            <w:hideMark/>
          </w:tcPr>
          <w:p w14:paraId="1F83CB94"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BF</w:t>
            </w:r>
          </w:p>
        </w:tc>
        <w:tc>
          <w:tcPr>
            <w:tcW w:w="993" w:type="dxa"/>
            <w:tcBorders>
              <w:top w:val="nil"/>
              <w:left w:val="nil"/>
              <w:bottom w:val="single" w:sz="4" w:space="0" w:color="auto"/>
              <w:right w:val="single" w:sz="4" w:space="0" w:color="auto"/>
            </w:tcBorders>
            <w:noWrap/>
            <w:vAlign w:val="bottom"/>
            <w:hideMark/>
          </w:tcPr>
          <w:p w14:paraId="1E25B0E1" w14:textId="77777777" w:rsidR="00BF3F59" w:rsidRDefault="00BF3F59" w:rsidP="000956B0">
            <w:pPr>
              <w:rPr>
                <w:rFonts w:ascii="Calibri" w:eastAsia="Times New Roman" w:hAnsi="Calibri"/>
                <w:color w:val="000000"/>
                <w:lang w:eastAsia="en-SG"/>
              </w:rPr>
            </w:pPr>
            <w:r>
              <w:rPr>
                <w:rFonts w:ascii="Calibri" w:eastAsia="Times New Roman" w:hAnsi="Calibri"/>
                <w:color w:val="000000"/>
                <w:lang w:eastAsia="en-SG"/>
              </w:rPr>
              <w:t>EF</w:t>
            </w:r>
          </w:p>
        </w:tc>
        <w:tc>
          <w:tcPr>
            <w:tcW w:w="3875" w:type="dxa"/>
            <w:tcBorders>
              <w:top w:val="nil"/>
              <w:left w:val="nil"/>
              <w:bottom w:val="single" w:sz="4" w:space="0" w:color="auto"/>
              <w:right w:val="single" w:sz="4" w:space="0" w:color="auto"/>
            </w:tcBorders>
            <w:noWrap/>
            <w:vAlign w:val="bottom"/>
            <w:hideMark/>
          </w:tcPr>
          <w:p w14:paraId="26FF5F7D" w14:textId="77777777" w:rsidR="00BF3F59" w:rsidRDefault="00BF3F59" w:rsidP="000956B0">
            <w:pPr>
              <w:keepNext/>
              <w:rPr>
                <w:rFonts w:ascii="Calibri" w:eastAsia="Times New Roman" w:hAnsi="Calibri"/>
                <w:color w:val="000000"/>
                <w:lang w:eastAsia="en-SG"/>
              </w:rPr>
            </w:pPr>
            <w:r>
              <w:rPr>
                <w:rFonts w:ascii="Calibri" w:eastAsia="Times New Roman" w:hAnsi="Calibri"/>
                <w:color w:val="000000"/>
                <w:lang w:eastAsia="en-SG"/>
              </w:rPr>
              <w:t>REG_PU_ANALOG_VIDEO_STANDARD</w:t>
            </w:r>
          </w:p>
        </w:tc>
        <w:tc>
          <w:tcPr>
            <w:tcW w:w="2503" w:type="dxa"/>
            <w:tcBorders>
              <w:top w:val="nil"/>
              <w:left w:val="nil"/>
              <w:bottom w:val="single" w:sz="4" w:space="0" w:color="auto"/>
              <w:right w:val="single" w:sz="4" w:space="0" w:color="auto"/>
            </w:tcBorders>
          </w:tcPr>
          <w:p w14:paraId="2DFEF748" w14:textId="77777777" w:rsidR="00BF3F59" w:rsidRDefault="00BF3F59" w:rsidP="000956B0">
            <w:pPr>
              <w:keepNext/>
              <w:rPr>
                <w:rFonts w:ascii="Calibri" w:eastAsia="Times New Roman" w:hAnsi="Calibri"/>
                <w:color w:val="000000"/>
                <w:lang w:eastAsia="en-SG"/>
              </w:rPr>
            </w:pPr>
            <w:r>
              <w:rPr>
                <w:rFonts w:ascii="Calibri" w:eastAsia="Times New Roman" w:hAnsi="Calibri"/>
                <w:color w:val="000000"/>
                <w:lang w:eastAsia="en-SG"/>
              </w:rPr>
              <w:t>Analog Video Standard.</w:t>
            </w:r>
          </w:p>
        </w:tc>
      </w:tr>
    </w:tbl>
    <w:p w14:paraId="16BFD73C" w14:textId="77777777" w:rsidR="00BF3F59" w:rsidRDefault="00BF3F59" w:rsidP="00BF3F59">
      <w:pPr>
        <w:pStyle w:val="Caption"/>
      </w:pPr>
      <w:r>
        <w:t xml:space="preserve">Table </w:t>
      </w:r>
      <w:r>
        <w:fldChar w:fldCharType="begin"/>
      </w:r>
      <w:r>
        <w:instrText xml:space="preserve"> SEQ Table \* ARABIC </w:instrText>
      </w:r>
      <w:r>
        <w:fldChar w:fldCharType="separate"/>
      </w:r>
      <w:r>
        <w:rPr>
          <w:noProof/>
        </w:rPr>
        <w:t>2</w:t>
      </w:r>
      <w:r>
        <w:fldChar w:fldCharType="end"/>
      </w:r>
      <w:r>
        <w:t xml:space="preserve"> - UVC Registers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
        <w:gridCol w:w="2229"/>
        <w:gridCol w:w="1863"/>
        <w:gridCol w:w="1728"/>
      </w:tblGrid>
      <w:tr w:rsidR="00BF3F59" w:rsidRPr="001750C0" w14:paraId="3567B47E" w14:textId="77777777" w:rsidTr="000956B0">
        <w:trPr>
          <w:jc w:val="center"/>
        </w:trPr>
        <w:tc>
          <w:tcPr>
            <w:tcW w:w="1002" w:type="dxa"/>
            <w:shd w:val="clear" w:color="auto" w:fill="E0E0E0"/>
            <w:vAlign w:val="center"/>
          </w:tcPr>
          <w:p w14:paraId="58B0DBA2" w14:textId="77777777" w:rsidR="00BF3F59" w:rsidRPr="00633FFA" w:rsidRDefault="00BF3F59" w:rsidP="000956B0">
            <w:pPr>
              <w:jc w:val="center"/>
              <w:rPr>
                <w:rFonts w:ascii="Verdana" w:hAnsi="Verdana"/>
                <w:b/>
                <w:bCs w:val="0"/>
                <w:sz w:val="16"/>
                <w:lang w:val="en-SG"/>
              </w:rPr>
            </w:pPr>
            <w:r w:rsidRPr="00633FFA">
              <w:rPr>
                <w:rFonts w:ascii="Verdana" w:hAnsi="Verdana"/>
                <w:b/>
                <w:bCs w:val="0"/>
                <w:sz w:val="16"/>
                <w:lang w:val="en-SG"/>
              </w:rPr>
              <w:t>Index</w:t>
            </w:r>
          </w:p>
        </w:tc>
        <w:tc>
          <w:tcPr>
            <w:tcW w:w="2229" w:type="dxa"/>
            <w:shd w:val="clear" w:color="auto" w:fill="E0E0E0"/>
            <w:vAlign w:val="center"/>
          </w:tcPr>
          <w:p w14:paraId="13E6B098" w14:textId="77777777" w:rsidR="00BF3F59" w:rsidRPr="00633FFA" w:rsidRDefault="00BF3F59" w:rsidP="000956B0">
            <w:pPr>
              <w:jc w:val="center"/>
              <w:rPr>
                <w:rFonts w:ascii="Verdana" w:hAnsi="Verdana"/>
                <w:b/>
                <w:bCs w:val="0"/>
                <w:sz w:val="16"/>
                <w:lang w:val="en-SG"/>
              </w:rPr>
            </w:pPr>
            <w:r w:rsidRPr="00633FFA">
              <w:rPr>
                <w:rFonts w:ascii="Verdana" w:hAnsi="Verdana"/>
                <w:b/>
                <w:bCs w:val="0"/>
                <w:sz w:val="16"/>
                <w:lang w:val="en-SG"/>
              </w:rPr>
              <w:t>USB MODE</w:t>
            </w:r>
          </w:p>
        </w:tc>
        <w:tc>
          <w:tcPr>
            <w:tcW w:w="1863" w:type="dxa"/>
            <w:shd w:val="clear" w:color="auto" w:fill="E0E0E0"/>
            <w:vAlign w:val="center"/>
          </w:tcPr>
          <w:p w14:paraId="1411696C" w14:textId="77777777" w:rsidR="00BF3F59" w:rsidRPr="00633FFA" w:rsidRDefault="00BF3F59" w:rsidP="000956B0">
            <w:pPr>
              <w:jc w:val="center"/>
              <w:rPr>
                <w:rFonts w:ascii="Verdana" w:hAnsi="Verdana"/>
                <w:b/>
                <w:bCs w:val="0"/>
                <w:sz w:val="16"/>
                <w:lang w:val="en-SG"/>
              </w:rPr>
            </w:pPr>
            <w:r w:rsidRPr="00633FFA">
              <w:rPr>
                <w:rFonts w:ascii="Verdana" w:hAnsi="Verdana"/>
                <w:b/>
                <w:bCs w:val="0"/>
                <w:sz w:val="16"/>
                <w:lang w:val="en-SG"/>
              </w:rPr>
              <w:t>Resolution</w:t>
            </w:r>
          </w:p>
        </w:tc>
        <w:tc>
          <w:tcPr>
            <w:tcW w:w="1728" w:type="dxa"/>
            <w:shd w:val="clear" w:color="auto" w:fill="E0E0E0"/>
            <w:vAlign w:val="center"/>
          </w:tcPr>
          <w:p w14:paraId="7B062288" w14:textId="77777777" w:rsidR="00BF3F59" w:rsidRPr="00633FFA" w:rsidRDefault="00BF3F59" w:rsidP="000956B0">
            <w:pPr>
              <w:jc w:val="center"/>
              <w:rPr>
                <w:rFonts w:ascii="Verdana" w:hAnsi="Verdana"/>
                <w:b/>
                <w:bCs w:val="0"/>
                <w:sz w:val="16"/>
                <w:lang w:val="en-SG"/>
              </w:rPr>
            </w:pPr>
            <w:r w:rsidRPr="00633FFA">
              <w:rPr>
                <w:rFonts w:ascii="Verdana" w:hAnsi="Verdana"/>
                <w:b/>
                <w:bCs w:val="0"/>
                <w:sz w:val="16"/>
                <w:lang w:val="en-SG"/>
              </w:rPr>
              <w:t>Pixel Clock</w:t>
            </w:r>
          </w:p>
        </w:tc>
      </w:tr>
      <w:tr w:rsidR="00BF3F59" w:rsidRPr="001750C0" w14:paraId="3E434030" w14:textId="77777777" w:rsidTr="000956B0">
        <w:trPr>
          <w:jc w:val="center"/>
        </w:trPr>
        <w:tc>
          <w:tcPr>
            <w:tcW w:w="1002" w:type="dxa"/>
            <w:shd w:val="clear" w:color="auto" w:fill="auto"/>
            <w:vAlign w:val="center"/>
          </w:tcPr>
          <w:p w14:paraId="66840DA1" w14:textId="77777777" w:rsidR="00BF3F59" w:rsidRPr="00633FFA" w:rsidRDefault="00BF3F59" w:rsidP="000956B0">
            <w:pPr>
              <w:jc w:val="center"/>
              <w:rPr>
                <w:rFonts w:ascii="Verdana" w:hAnsi="Verdana"/>
                <w:bCs w:val="0"/>
                <w:sz w:val="16"/>
                <w:lang w:val="en-SG"/>
              </w:rPr>
            </w:pPr>
            <w:r w:rsidRPr="00633FFA">
              <w:rPr>
                <w:rFonts w:ascii="Verdana" w:hAnsi="Verdana"/>
                <w:bCs w:val="0"/>
                <w:sz w:val="16"/>
                <w:lang w:val="en-SG"/>
              </w:rPr>
              <w:t>1</w:t>
            </w:r>
          </w:p>
        </w:tc>
        <w:tc>
          <w:tcPr>
            <w:tcW w:w="2229" w:type="dxa"/>
            <w:shd w:val="clear" w:color="auto" w:fill="auto"/>
            <w:vAlign w:val="center"/>
          </w:tcPr>
          <w:p w14:paraId="730BBABE" w14:textId="77777777" w:rsidR="00BF3F59" w:rsidRPr="00633FFA" w:rsidRDefault="00BF3F59" w:rsidP="000956B0">
            <w:pPr>
              <w:jc w:val="center"/>
              <w:rPr>
                <w:rFonts w:ascii="Verdana" w:hAnsi="Verdana"/>
                <w:sz w:val="16"/>
                <w:lang w:val="en-SG"/>
              </w:rPr>
            </w:pPr>
            <w:r w:rsidRPr="00633FFA">
              <w:rPr>
                <w:rFonts w:ascii="Verdana" w:hAnsi="Verdana"/>
                <w:sz w:val="16"/>
                <w:lang w:val="en-SG"/>
              </w:rPr>
              <w:t>High Speed / Full Speed</w:t>
            </w:r>
          </w:p>
        </w:tc>
        <w:tc>
          <w:tcPr>
            <w:tcW w:w="1863" w:type="dxa"/>
            <w:shd w:val="clear" w:color="auto" w:fill="auto"/>
            <w:vAlign w:val="center"/>
          </w:tcPr>
          <w:p w14:paraId="24080263" w14:textId="77777777" w:rsidR="00BF3F59" w:rsidRPr="00633FFA" w:rsidRDefault="00BF3F59" w:rsidP="000956B0">
            <w:pPr>
              <w:jc w:val="center"/>
              <w:rPr>
                <w:rFonts w:ascii="Verdana" w:hAnsi="Verdana"/>
                <w:sz w:val="16"/>
                <w:lang w:val="en-SG"/>
              </w:rPr>
            </w:pPr>
            <w:r w:rsidRPr="00633FFA">
              <w:rPr>
                <w:rFonts w:ascii="Verdana" w:hAnsi="Verdana"/>
                <w:sz w:val="16"/>
                <w:lang w:val="en-SG"/>
              </w:rPr>
              <w:t>QVGA</w:t>
            </w:r>
          </w:p>
        </w:tc>
        <w:tc>
          <w:tcPr>
            <w:tcW w:w="1728" w:type="dxa"/>
            <w:shd w:val="clear" w:color="auto" w:fill="auto"/>
            <w:vAlign w:val="center"/>
          </w:tcPr>
          <w:p w14:paraId="62505113" w14:textId="77777777" w:rsidR="00BF3F59" w:rsidRPr="00633FFA" w:rsidRDefault="00BF3F59" w:rsidP="000956B0">
            <w:pPr>
              <w:jc w:val="center"/>
              <w:rPr>
                <w:rFonts w:ascii="Verdana" w:hAnsi="Verdana"/>
                <w:sz w:val="16"/>
                <w:lang w:val="en-SG"/>
              </w:rPr>
            </w:pPr>
            <w:r w:rsidRPr="00633FFA">
              <w:rPr>
                <w:rFonts w:ascii="Verdana" w:hAnsi="Verdana"/>
                <w:sz w:val="16"/>
                <w:lang w:val="en-SG"/>
              </w:rPr>
              <w:t>27 MHz</w:t>
            </w:r>
          </w:p>
        </w:tc>
      </w:tr>
      <w:tr w:rsidR="00BF3F59" w:rsidRPr="001750C0" w14:paraId="12EB0A65" w14:textId="77777777" w:rsidTr="000956B0">
        <w:trPr>
          <w:jc w:val="center"/>
        </w:trPr>
        <w:tc>
          <w:tcPr>
            <w:tcW w:w="1002" w:type="dxa"/>
            <w:shd w:val="clear" w:color="auto" w:fill="auto"/>
            <w:vAlign w:val="center"/>
          </w:tcPr>
          <w:p w14:paraId="350235B3" w14:textId="77777777" w:rsidR="00BF3F59" w:rsidRPr="00633FFA" w:rsidRDefault="00BF3F59" w:rsidP="000956B0">
            <w:pPr>
              <w:jc w:val="center"/>
              <w:rPr>
                <w:rFonts w:ascii="Verdana" w:hAnsi="Verdana"/>
                <w:bCs w:val="0"/>
                <w:sz w:val="16"/>
                <w:lang w:val="en-SG"/>
              </w:rPr>
            </w:pPr>
            <w:r w:rsidRPr="00633FFA">
              <w:rPr>
                <w:rFonts w:ascii="Verdana" w:hAnsi="Verdana"/>
                <w:bCs w:val="0"/>
                <w:sz w:val="16"/>
                <w:lang w:val="en-SG"/>
              </w:rPr>
              <w:t>2</w:t>
            </w:r>
          </w:p>
        </w:tc>
        <w:tc>
          <w:tcPr>
            <w:tcW w:w="2229" w:type="dxa"/>
            <w:shd w:val="clear" w:color="auto" w:fill="auto"/>
            <w:vAlign w:val="center"/>
          </w:tcPr>
          <w:p w14:paraId="30D2D9B6" w14:textId="77777777" w:rsidR="00BF3F59" w:rsidRPr="00633FFA" w:rsidRDefault="00BF3F59" w:rsidP="000956B0">
            <w:pPr>
              <w:jc w:val="center"/>
              <w:rPr>
                <w:rFonts w:ascii="Verdana" w:hAnsi="Verdana"/>
                <w:sz w:val="16"/>
                <w:lang w:val="en-SG"/>
              </w:rPr>
            </w:pPr>
            <w:r w:rsidRPr="00633FFA">
              <w:rPr>
                <w:rFonts w:ascii="Verdana" w:hAnsi="Verdana"/>
                <w:sz w:val="16"/>
                <w:lang w:val="en-SG"/>
              </w:rPr>
              <w:t>Super Speed</w:t>
            </w:r>
          </w:p>
        </w:tc>
        <w:tc>
          <w:tcPr>
            <w:tcW w:w="1863" w:type="dxa"/>
            <w:shd w:val="clear" w:color="auto" w:fill="auto"/>
            <w:vAlign w:val="center"/>
          </w:tcPr>
          <w:p w14:paraId="23F6F21C" w14:textId="77777777" w:rsidR="00BF3F59" w:rsidRPr="00633FFA" w:rsidRDefault="00BF3F59" w:rsidP="000956B0">
            <w:pPr>
              <w:jc w:val="center"/>
              <w:rPr>
                <w:rFonts w:ascii="Verdana" w:hAnsi="Verdana"/>
                <w:sz w:val="16"/>
                <w:lang w:val="en-SG"/>
              </w:rPr>
            </w:pPr>
            <w:r w:rsidRPr="00633FFA">
              <w:rPr>
                <w:rFonts w:ascii="Verdana" w:hAnsi="Verdana"/>
                <w:sz w:val="16"/>
                <w:lang w:val="en-SG"/>
              </w:rPr>
              <w:t>VGA</w:t>
            </w:r>
          </w:p>
        </w:tc>
        <w:tc>
          <w:tcPr>
            <w:tcW w:w="1728" w:type="dxa"/>
            <w:shd w:val="clear" w:color="auto" w:fill="auto"/>
            <w:vAlign w:val="center"/>
          </w:tcPr>
          <w:p w14:paraId="53B2F197" w14:textId="77777777" w:rsidR="00BF3F59" w:rsidRPr="00633FFA" w:rsidRDefault="00BF3F59" w:rsidP="000956B0">
            <w:pPr>
              <w:jc w:val="center"/>
              <w:rPr>
                <w:rFonts w:ascii="Verdana" w:hAnsi="Verdana"/>
                <w:sz w:val="16"/>
                <w:lang w:val="en-SG"/>
              </w:rPr>
            </w:pPr>
            <w:r w:rsidRPr="00633FFA">
              <w:rPr>
                <w:rFonts w:ascii="Verdana" w:hAnsi="Verdana"/>
                <w:sz w:val="16"/>
                <w:lang w:val="en-SG"/>
              </w:rPr>
              <w:t>27 MHz</w:t>
            </w:r>
          </w:p>
        </w:tc>
      </w:tr>
      <w:tr w:rsidR="00BF3F59" w:rsidRPr="001750C0" w14:paraId="15F63581" w14:textId="77777777" w:rsidTr="000956B0">
        <w:trPr>
          <w:jc w:val="center"/>
        </w:trPr>
        <w:tc>
          <w:tcPr>
            <w:tcW w:w="1002" w:type="dxa"/>
            <w:shd w:val="clear" w:color="auto" w:fill="auto"/>
            <w:vAlign w:val="center"/>
          </w:tcPr>
          <w:p w14:paraId="5DFA84AE" w14:textId="77777777" w:rsidR="00BF3F59" w:rsidRPr="00633FFA" w:rsidRDefault="00BF3F59" w:rsidP="000956B0">
            <w:pPr>
              <w:jc w:val="center"/>
              <w:rPr>
                <w:rFonts w:ascii="Verdana" w:hAnsi="Verdana"/>
                <w:bCs w:val="0"/>
                <w:sz w:val="16"/>
                <w:lang w:val="en-SG"/>
              </w:rPr>
            </w:pPr>
            <w:r w:rsidRPr="00633FFA">
              <w:rPr>
                <w:rFonts w:ascii="Verdana" w:hAnsi="Verdana"/>
                <w:bCs w:val="0"/>
                <w:sz w:val="16"/>
                <w:lang w:val="en-SG"/>
              </w:rPr>
              <w:t>3</w:t>
            </w:r>
          </w:p>
        </w:tc>
        <w:tc>
          <w:tcPr>
            <w:tcW w:w="2229" w:type="dxa"/>
            <w:shd w:val="clear" w:color="auto" w:fill="auto"/>
            <w:vAlign w:val="center"/>
          </w:tcPr>
          <w:p w14:paraId="6EC0E5B1" w14:textId="77777777" w:rsidR="00BF3F59" w:rsidRPr="00633FFA" w:rsidRDefault="00BF3F59" w:rsidP="000956B0">
            <w:pPr>
              <w:jc w:val="center"/>
              <w:rPr>
                <w:rFonts w:ascii="Verdana" w:hAnsi="Verdana"/>
                <w:sz w:val="16"/>
                <w:lang w:val="en-SG"/>
              </w:rPr>
            </w:pPr>
            <w:r w:rsidRPr="00633FFA">
              <w:rPr>
                <w:rFonts w:ascii="Verdana" w:hAnsi="Verdana"/>
                <w:sz w:val="16"/>
                <w:lang w:val="en-SG"/>
              </w:rPr>
              <w:t>Super Speed</w:t>
            </w:r>
          </w:p>
        </w:tc>
        <w:tc>
          <w:tcPr>
            <w:tcW w:w="1863" w:type="dxa"/>
            <w:shd w:val="clear" w:color="auto" w:fill="auto"/>
            <w:vAlign w:val="center"/>
          </w:tcPr>
          <w:p w14:paraId="7938B960" w14:textId="77777777" w:rsidR="00BF3F59" w:rsidRPr="00633FFA" w:rsidRDefault="00BF3F59" w:rsidP="000956B0">
            <w:pPr>
              <w:jc w:val="center"/>
              <w:rPr>
                <w:rFonts w:ascii="Verdana" w:hAnsi="Verdana"/>
                <w:sz w:val="16"/>
                <w:lang w:val="en-SG"/>
              </w:rPr>
            </w:pPr>
            <w:r w:rsidRPr="00633FFA">
              <w:rPr>
                <w:rFonts w:ascii="Verdana" w:hAnsi="Verdana"/>
                <w:sz w:val="16"/>
                <w:lang w:val="en-SG"/>
              </w:rPr>
              <w:t>HD</w:t>
            </w:r>
          </w:p>
        </w:tc>
        <w:tc>
          <w:tcPr>
            <w:tcW w:w="1728" w:type="dxa"/>
            <w:shd w:val="clear" w:color="auto" w:fill="auto"/>
            <w:vAlign w:val="center"/>
          </w:tcPr>
          <w:p w14:paraId="102C7E4E" w14:textId="77777777" w:rsidR="00BF3F59" w:rsidRPr="00633FFA" w:rsidRDefault="00BF3F59" w:rsidP="000956B0">
            <w:pPr>
              <w:jc w:val="center"/>
              <w:rPr>
                <w:rFonts w:ascii="Verdana" w:hAnsi="Verdana"/>
                <w:sz w:val="16"/>
                <w:lang w:val="en-SG"/>
              </w:rPr>
            </w:pPr>
            <w:r w:rsidRPr="00633FFA">
              <w:rPr>
                <w:rFonts w:ascii="Verdana" w:hAnsi="Verdana"/>
                <w:sz w:val="16"/>
                <w:lang w:val="en-SG"/>
              </w:rPr>
              <w:t>74.25 MHz</w:t>
            </w:r>
          </w:p>
        </w:tc>
      </w:tr>
      <w:tr w:rsidR="00BF3F59" w:rsidRPr="001750C0" w14:paraId="52A62FF9" w14:textId="77777777" w:rsidTr="000956B0">
        <w:trPr>
          <w:jc w:val="center"/>
        </w:trPr>
        <w:tc>
          <w:tcPr>
            <w:tcW w:w="1002" w:type="dxa"/>
            <w:shd w:val="clear" w:color="auto" w:fill="auto"/>
            <w:vAlign w:val="center"/>
          </w:tcPr>
          <w:p w14:paraId="216F4E10" w14:textId="77777777" w:rsidR="00BF3F59" w:rsidRPr="00633FFA" w:rsidRDefault="00BF3F59" w:rsidP="000956B0">
            <w:pPr>
              <w:jc w:val="center"/>
              <w:rPr>
                <w:rFonts w:ascii="Verdana" w:hAnsi="Verdana"/>
                <w:bCs w:val="0"/>
                <w:sz w:val="16"/>
                <w:lang w:val="en-SG"/>
              </w:rPr>
            </w:pPr>
            <w:r w:rsidRPr="00633FFA">
              <w:rPr>
                <w:rFonts w:ascii="Verdana" w:hAnsi="Verdana"/>
                <w:bCs w:val="0"/>
                <w:sz w:val="16"/>
                <w:lang w:val="en-SG"/>
              </w:rPr>
              <w:t>4</w:t>
            </w:r>
          </w:p>
        </w:tc>
        <w:tc>
          <w:tcPr>
            <w:tcW w:w="2229" w:type="dxa"/>
            <w:shd w:val="clear" w:color="auto" w:fill="auto"/>
            <w:vAlign w:val="center"/>
          </w:tcPr>
          <w:p w14:paraId="46127821" w14:textId="77777777" w:rsidR="00BF3F59" w:rsidRPr="00633FFA" w:rsidRDefault="00BF3F59" w:rsidP="000956B0">
            <w:pPr>
              <w:jc w:val="center"/>
              <w:rPr>
                <w:rFonts w:ascii="Verdana" w:hAnsi="Verdana"/>
                <w:sz w:val="16"/>
                <w:lang w:val="en-SG"/>
              </w:rPr>
            </w:pPr>
            <w:r w:rsidRPr="00633FFA">
              <w:rPr>
                <w:rFonts w:ascii="Verdana" w:hAnsi="Verdana"/>
                <w:sz w:val="16"/>
                <w:lang w:val="en-SG"/>
              </w:rPr>
              <w:t>Super Speed</w:t>
            </w:r>
          </w:p>
        </w:tc>
        <w:tc>
          <w:tcPr>
            <w:tcW w:w="1863" w:type="dxa"/>
            <w:shd w:val="clear" w:color="auto" w:fill="auto"/>
            <w:vAlign w:val="center"/>
          </w:tcPr>
          <w:p w14:paraId="4D976C4B" w14:textId="77777777" w:rsidR="00BF3F59" w:rsidRPr="00633FFA" w:rsidRDefault="00BF3F59" w:rsidP="000956B0">
            <w:pPr>
              <w:jc w:val="center"/>
              <w:rPr>
                <w:rFonts w:ascii="Verdana" w:hAnsi="Verdana"/>
                <w:sz w:val="16"/>
                <w:lang w:val="en-SG"/>
              </w:rPr>
            </w:pPr>
            <w:r w:rsidRPr="00633FFA">
              <w:rPr>
                <w:rFonts w:ascii="Verdana" w:hAnsi="Verdana"/>
                <w:sz w:val="16"/>
                <w:lang w:val="en-SG"/>
              </w:rPr>
              <w:t>Full HD</w:t>
            </w:r>
          </w:p>
        </w:tc>
        <w:tc>
          <w:tcPr>
            <w:tcW w:w="1728" w:type="dxa"/>
            <w:shd w:val="clear" w:color="auto" w:fill="auto"/>
            <w:vAlign w:val="center"/>
          </w:tcPr>
          <w:p w14:paraId="45225F13" w14:textId="77777777" w:rsidR="00BF3F59" w:rsidRPr="00633FFA" w:rsidRDefault="00BF3F59" w:rsidP="000956B0">
            <w:pPr>
              <w:keepNext/>
              <w:jc w:val="center"/>
              <w:rPr>
                <w:rFonts w:ascii="Verdana" w:hAnsi="Verdana"/>
                <w:sz w:val="16"/>
                <w:lang w:val="en-SG"/>
              </w:rPr>
            </w:pPr>
            <w:r w:rsidRPr="00633FFA">
              <w:rPr>
                <w:rFonts w:ascii="Verdana" w:hAnsi="Verdana"/>
                <w:sz w:val="16"/>
                <w:lang w:val="en-SG"/>
              </w:rPr>
              <w:t>148.5 MHz</w:t>
            </w:r>
          </w:p>
        </w:tc>
      </w:tr>
    </w:tbl>
    <w:p w14:paraId="4C8B35A7" w14:textId="77777777" w:rsidR="00BF3F59" w:rsidRPr="00AA3B93" w:rsidRDefault="00BF3F59" w:rsidP="00BF3F59">
      <w:pPr>
        <w:pStyle w:val="Caption"/>
      </w:pPr>
      <w:r>
        <w:t xml:space="preserve">Table </w:t>
      </w:r>
      <w:r>
        <w:fldChar w:fldCharType="begin"/>
      </w:r>
      <w:r>
        <w:instrText xml:space="preserve"> SEQ Table \* ARABIC </w:instrText>
      </w:r>
      <w:r>
        <w:fldChar w:fldCharType="separate"/>
      </w:r>
      <w:r>
        <w:rPr>
          <w:noProof/>
        </w:rPr>
        <w:t>3</w:t>
      </w:r>
      <w:r>
        <w:fldChar w:fldCharType="end"/>
      </w:r>
      <w:r>
        <w:t xml:space="preserve"> </w:t>
      </w:r>
      <w:r w:rsidRPr="006E038B">
        <w:t>– Pixel Clock</w:t>
      </w:r>
    </w:p>
    <w:p w14:paraId="0507DCAB" w14:textId="19A942D2" w:rsidR="00FB73C4" w:rsidRDefault="00FB73C4" w:rsidP="00C713AD">
      <w:pPr>
        <w:pStyle w:val="Heading1"/>
        <w:numPr>
          <w:ilvl w:val="0"/>
          <w:numId w:val="2"/>
        </w:numPr>
        <w:spacing w:after="0"/>
        <w:rPr>
          <w:rFonts w:ascii="Verdana" w:hAnsi="Verdana" w:cs="ONCPJN+Arial,Bold"/>
          <w:bCs w:val="0"/>
          <w:color w:val="000000"/>
          <w:sz w:val="28"/>
          <w:szCs w:val="28"/>
        </w:rPr>
      </w:pPr>
      <w:r>
        <w:rPr>
          <w:rFonts w:ascii="Verdana" w:hAnsi="Verdana" w:cs="ONCPJN+Arial,Bold"/>
          <w:bCs w:val="0"/>
          <w:color w:val="000000"/>
          <w:sz w:val="28"/>
          <w:szCs w:val="28"/>
        </w:rPr>
        <w:lastRenderedPageBreak/>
        <w:t>I</w:t>
      </w:r>
      <w:r w:rsidRPr="0069789A">
        <w:rPr>
          <w:rFonts w:ascii="Verdana" w:hAnsi="Verdana" w:cs="ONCPJN+Arial,Bold"/>
          <w:bCs w:val="0"/>
          <w:color w:val="000000"/>
          <w:sz w:val="28"/>
          <w:szCs w:val="28"/>
          <w:vertAlign w:val="superscript"/>
        </w:rPr>
        <w:t>2</w:t>
      </w:r>
      <w:r>
        <w:rPr>
          <w:rFonts w:ascii="Verdana" w:hAnsi="Verdana" w:cs="ONCPJN+Arial,Bold"/>
          <w:bCs w:val="0"/>
          <w:color w:val="000000"/>
          <w:sz w:val="28"/>
          <w:szCs w:val="28"/>
        </w:rPr>
        <w:t xml:space="preserve">C </w:t>
      </w:r>
      <w:commentRangeStart w:id="146"/>
      <w:r>
        <w:rPr>
          <w:rFonts w:ascii="Verdana" w:hAnsi="Verdana" w:cs="ONCPJN+Arial,Bold"/>
          <w:bCs w:val="0"/>
          <w:color w:val="000000"/>
          <w:sz w:val="28"/>
          <w:szCs w:val="28"/>
        </w:rPr>
        <w:t>Access</w:t>
      </w:r>
      <w:bookmarkEnd w:id="139"/>
      <w:commentRangeEnd w:id="146"/>
      <w:r w:rsidR="00BF3F59">
        <w:rPr>
          <w:rStyle w:val="CommentReference"/>
          <w:b w:val="0"/>
          <w:kern w:val="0"/>
        </w:rPr>
        <w:commentReference w:id="146"/>
      </w:r>
    </w:p>
    <w:p w14:paraId="0A4F5AEE" w14:textId="5D34D405" w:rsidR="003B6BD0" w:rsidRDefault="00D95FAC" w:rsidP="0069789A">
      <w:r>
        <w:t>A</w:t>
      </w:r>
      <w:r w:rsidR="0069789A">
        <w:t xml:space="preserve"> user application can use the FTDI API </w:t>
      </w:r>
      <w:r w:rsidRPr="0028014C">
        <w:rPr>
          <w:rFonts w:ascii="Consolas" w:eastAsiaTheme="minorHAnsi" w:hAnsi="Consolas" w:cs="Consolas"/>
          <w:bCs w:val="0"/>
          <w:color w:val="000000"/>
          <w:szCs w:val="20"/>
          <w:highlight w:val="white"/>
          <w:lang w:val="en-SG" w:eastAsia="en-US"/>
        </w:rPr>
        <w:t>FT_I2CAccess</w:t>
      </w:r>
      <w:r>
        <w:t xml:space="preserve"> to communicate with </w:t>
      </w:r>
      <w:ins w:id="147" w:author="Bhaskaran Sreedharan" w:date="2017-11-25T23:04:00Z">
        <w:r w:rsidR="003D54C7">
          <w:t xml:space="preserve">an </w:t>
        </w:r>
      </w:ins>
      <w:r>
        <w:t>I</w:t>
      </w:r>
      <w:r w:rsidRPr="00ED1777">
        <w:rPr>
          <w:vertAlign w:val="superscript"/>
        </w:rPr>
        <w:t>2</w:t>
      </w:r>
      <w:r>
        <w:t>C slave.</w:t>
      </w:r>
      <w:r w:rsidR="003B6BD0">
        <w:t xml:space="preserve">  </w:t>
      </w:r>
      <w:ins w:id="148" w:author="Bhaskaran Sreedharan" w:date="2017-11-25T23:04:00Z">
        <w:r w:rsidR="003D54C7">
          <w:t>The b</w:t>
        </w:r>
      </w:ins>
      <w:del w:id="149" w:author="Bhaskaran Sreedharan" w:date="2017-11-25T23:04:00Z">
        <w:r w:rsidR="003B6BD0" w:rsidDel="003D54C7">
          <w:delText>B</w:delText>
        </w:r>
      </w:del>
      <w:r w:rsidR="003B6BD0">
        <w:t>elow code snippet shows a sample read operation.</w:t>
      </w:r>
    </w:p>
    <w:p w14:paraId="4145C023" w14:textId="77777777" w:rsidR="003B6BD0" w:rsidRDefault="003B6BD0" w:rsidP="0069789A"/>
    <w:p w14:paraId="22A09B06" w14:textId="5C5445EF" w:rsidR="003B6BD0" w:rsidRPr="0028014C" w:rsidRDefault="003B6BD0" w:rsidP="003B6BD0">
      <w:pPr>
        <w:shd w:val="clear" w:color="auto" w:fill="D9D9D9" w:themeFill="background1" w:themeFillShade="D9"/>
        <w:rPr>
          <w:rFonts w:ascii="Consolas" w:hAnsi="Consolas" w:cs="Consolas"/>
        </w:rPr>
      </w:pPr>
      <w:r w:rsidRPr="0028014C">
        <w:rPr>
          <w:rFonts w:ascii="Consolas" w:hAnsi="Consolas" w:cs="Consolas"/>
        </w:rPr>
        <w:t xml:space="preserve">            </w:t>
      </w:r>
      <w:r w:rsidR="0028014C">
        <w:rPr>
          <w:rFonts w:ascii="Consolas" w:hAnsi="Consolas" w:cs="Consolas"/>
        </w:rPr>
        <w:t xml:space="preserve"> </w:t>
      </w:r>
      <w:r w:rsidRPr="0028014C">
        <w:rPr>
          <w:rFonts w:ascii="Consolas" w:hAnsi="Consolas" w:cs="Consolas"/>
        </w:rPr>
        <w:t xml:space="preserve">i2c.addr = 0x0D; </w:t>
      </w:r>
      <w:r w:rsidRPr="0028014C">
        <w:rPr>
          <w:rFonts w:ascii="Consolas" w:hAnsi="Consolas" w:cs="Consolas"/>
        </w:rPr>
        <w:tab/>
      </w:r>
      <w:r w:rsidRPr="0028014C">
        <w:rPr>
          <w:rFonts w:ascii="Consolas" w:hAnsi="Consolas" w:cs="Consolas"/>
        </w:rPr>
        <w:tab/>
      </w:r>
      <w:r w:rsidR="0028014C">
        <w:rPr>
          <w:rFonts w:ascii="Consolas" w:hAnsi="Consolas" w:cs="Consolas"/>
        </w:rPr>
        <w:t xml:space="preserve"> </w:t>
      </w:r>
      <w:r w:rsidRPr="0028014C">
        <w:rPr>
          <w:rFonts w:ascii="Consolas" w:hAnsi="Consolas" w:cs="Consolas"/>
        </w:rPr>
        <w:t>/* I2C device address */</w:t>
      </w:r>
    </w:p>
    <w:p w14:paraId="0667F612" w14:textId="773C3899" w:rsidR="003B6BD0" w:rsidRPr="0028014C" w:rsidRDefault="003B6BD0" w:rsidP="003B6BD0">
      <w:pPr>
        <w:shd w:val="clear" w:color="auto" w:fill="D9D9D9" w:themeFill="background1" w:themeFillShade="D9"/>
        <w:rPr>
          <w:rFonts w:ascii="Consolas" w:hAnsi="Consolas" w:cs="Consolas"/>
        </w:rPr>
      </w:pPr>
      <w:r w:rsidRPr="0028014C">
        <w:rPr>
          <w:rFonts w:ascii="Consolas" w:hAnsi="Consolas" w:cs="Consolas"/>
        </w:rPr>
        <w:tab/>
      </w:r>
      <w:r w:rsidRPr="0028014C">
        <w:rPr>
          <w:rFonts w:ascii="Consolas" w:hAnsi="Consolas" w:cs="Consolas"/>
        </w:rPr>
        <w:tab/>
        <w:t xml:space="preserve">i2c.len = 2;     </w:t>
      </w:r>
      <w:r w:rsidRPr="0028014C">
        <w:rPr>
          <w:rFonts w:ascii="Consolas" w:hAnsi="Consolas" w:cs="Consolas"/>
        </w:rPr>
        <w:tab/>
      </w:r>
      <w:r w:rsidRPr="0028014C">
        <w:rPr>
          <w:rFonts w:ascii="Consolas" w:hAnsi="Consolas" w:cs="Consolas"/>
        </w:rPr>
        <w:tab/>
      </w:r>
      <w:r w:rsidR="0028014C">
        <w:rPr>
          <w:rFonts w:ascii="Consolas" w:hAnsi="Consolas" w:cs="Consolas"/>
        </w:rPr>
        <w:t xml:space="preserve"> </w:t>
      </w:r>
      <w:r w:rsidRPr="0028014C">
        <w:rPr>
          <w:rFonts w:ascii="Consolas" w:hAnsi="Consolas" w:cs="Consolas"/>
        </w:rPr>
        <w:t>/* Length */</w:t>
      </w:r>
    </w:p>
    <w:p w14:paraId="5D57CF8D" w14:textId="5FB67F3D" w:rsidR="003B6BD0" w:rsidRPr="0028014C" w:rsidRDefault="003B6BD0" w:rsidP="003B6BD0">
      <w:pPr>
        <w:shd w:val="clear" w:color="auto" w:fill="D9D9D9" w:themeFill="background1" w:themeFillShade="D9"/>
        <w:rPr>
          <w:rFonts w:ascii="Consolas" w:hAnsi="Consolas" w:cs="Consolas"/>
        </w:rPr>
      </w:pPr>
      <w:r w:rsidRPr="0028014C">
        <w:rPr>
          <w:rFonts w:ascii="Consolas" w:hAnsi="Consolas" w:cs="Consolas"/>
        </w:rPr>
        <w:tab/>
      </w:r>
      <w:r w:rsidRPr="0028014C">
        <w:rPr>
          <w:rFonts w:ascii="Consolas" w:hAnsi="Consolas" w:cs="Consolas"/>
        </w:rPr>
        <w:tab/>
        <w:t xml:space="preserve">i2c.read_access = TRUE; </w:t>
      </w:r>
      <w:r w:rsidR="0028014C">
        <w:rPr>
          <w:rFonts w:ascii="Consolas" w:hAnsi="Consolas" w:cs="Consolas"/>
        </w:rPr>
        <w:t xml:space="preserve">   </w:t>
      </w:r>
      <w:r w:rsidRPr="0028014C">
        <w:rPr>
          <w:rFonts w:ascii="Consolas" w:hAnsi="Consolas" w:cs="Consolas"/>
        </w:rPr>
        <w:t>/* Read */</w:t>
      </w:r>
    </w:p>
    <w:p w14:paraId="0CC24B36" w14:textId="5FE1AAD2" w:rsidR="003B6BD0" w:rsidRPr="0028014C" w:rsidRDefault="003B6BD0" w:rsidP="003B6BD0">
      <w:pPr>
        <w:shd w:val="clear" w:color="auto" w:fill="D9D9D9" w:themeFill="background1" w:themeFillShade="D9"/>
        <w:rPr>
          <w:rFonts w:ascii="Consolas" w:hAnsi="Consolas" w:cs="Consolas"/>
        </w:rPr>
      </w:pPr>
      <w:r w:rsidRPr="0028014C">
        <w:rPr>
          <w:rFonts w:ascii="Consolas" w:hAnsi="Consolas" w:cs="Consolas"/>
        </w:rPr>
        <w:tab/>
      </w:r>
      <w:r w:rsidRPr="0028014C">
        <w:rPr>
          <w:rFonts w:ascii="Consolas" w:hAnsi="Consolas" w:cs="Consolas"/>
        </w:rPr>
        <w:tab/>
        <w:t xml:space="preserve">i2c.reg = 0x13;   </w:t>
      </w:r>
      <w:r w:rsidRPr="0028014C">
        <w:rPr>
          <w:rFonts w:ascii="Consolas" w:hAnsi="Consolas" w:cs="Consolas"/>
        </w:rPr>
        <w:tab/>
      </w:r>
      <w:r w:rsidR="0028014C">
        <w:rPr>
          <w:rFonts w:ascii="Consolas" w:hAnsi="Consolas" w:cs="Consolas"/>
        </w:rPr>
        <w:t xml:space="preserve">       </w:t>
      </w:r>
      <w:r w:rsidRPr="0028014C">
        <w:rPr>
          <w:rFonts w:ascii="Consolas" w:hAnsi="Consolas" w:cs="Consolas"/>
        </w:rPr>
        <w:t>/* Offset to read */</w:t>
      </w:r>
    </w:p>
    <w:p w14:paraId="14CC1B2E" w14:textId="660B7057" w:rsidR="003B6BD0" w:rsidRPr="0028014C" w:rsidRDefault="003B6BD0" w:rsidP="003B6BD0">
      <w:pPr>
        <w:shd w:val="clear" w:color="auto" w:fill="D9D9D9" w:themeFill="background1" w:themeFillShade="D9"/>
        <w:rPr>
          <w:rFonts w:ascii="Consolas" w:hAnsi="Consolas" w:cs="Consolas"/>
        </w:rPr>
      </w:pPr>
      <w:r w:rsidRPr="0028014C">
        <w:rPr>
          <w:rFonts w:ascii="Consolas" w:hAnsi="Consolas" w:cs="Consolas"/>
        </w:rPr>
        <w:tab/>
      </w:r>
      <w:r w:rsidRPr="0028014C">
        <w:rPr>
          <w:rFonts w:ascii="Consolas" w:hAnsi="Consolas" w:cs="Consolas"/>
        </w:rPr>
        <w:tab/>
        <w:t xml:space="preserve">i2c.reg_is_16_bit = 0; </w:t>
      </w:r>
      <w:r w:rsidRPr="0028014C">
        <w:rPr>
          <w:rFonts w:ascii="Consolas" w:hAnsi="Consolas" w:cs="Consolas"/>
        </w:rPr>
        <w:tab/>
      </w:r>
      <w:r w:rsidR="0028014C">
        <w:rPr>
          <w:rFonts w:ascii="Consolas" w:hAnsi="Consolas" w:cs="Consolas"/>
        </w:rPr>
        <w:t xml:space="preserve"> </w:t>
      </w:r>
      <w:r w:rsidRPr="0028014C">
        <w:rPr>
          <w:rFonts w:ascii="Consolas" w:hAnsi="Consolas" w:cs="Consolas"/>
        </w:rPr>
        <w:t>/* unused field…set to 0 */</w:t>
      </w:r>
      <w:bookmarkStart w:id="150" w:name="_GoBack"/>
      <w:bookmarkEnd w:id="150"/>
    </w:p>
    <w:p w14:paraId="041A80CB" w14:textId="77777777" w:rsidR="003B6BD0" w:rsidRPr="0028014C" w:rsidRDefault="003B6BD0" w:rsidP="003B6BD0">
      <w:pPr>
        <w:shd w:val="clear" w:color="auto" w:fill="D9D9D9" w:themeFill="background1" w:themeFillShade="D9"/>
        <w:rPr>
          <w:rFonts w:ascii="Consolas" w:hAnsi="Consolas" w:cs="Consolas"/>
        </w:rPr>
      </w:pPr>
    </w:p>
    <w:p w14:paraId="49AB8945" w14:textId="77777777" w:rsidR="0028014C" w:rsidRDefault="003B6BD0" w:rsidP="003B6BD0">
      <w:pPr>
        <w:shd w:val="clear" w:color="auto" w:fill="D9D9D9" w:themeFill="background1" w:themeFillShade="D9"/>
        <w:rPr>
          <w:rFonts w:ascii="Consolas" w:hAnsi="Consolas" w:cs="Consolas"/>
        </w:rPr>
      </w:pPr>
      <w:r w:rsidRPr="0028014C">
        <w:rPr>
          <w:rFonts w:ascii="Consolas" w:hAnsi="Consolas" w:cs="Consolas"/>
        </w:rPr>
        <w:tab/>
      </w:r>
      <w:r w:rsidRPr="0028014C">
        <w:rPr>
          <w:rFonts w:ascii="Consolas" w:hAnsi="Consolas" w:cs="Consolas"/>
        </w:rPr>
        <w:tab/>
        <w:t>FT_</w:t>
      </w:r>
      <w:proofErr w:type="gramStart"/>
      <w:r w:rsidRPr="0028014C">
        <w:rPr>
          <w:rFonts w:ascii="Consolas" w:hAnsi="Consolas" w:cs="Consolas"/>
        </w:rPr>
        <w:t>I2CAccess(</w:t>
      </w:r>
      <w:proofErr w:type="spellStart"/>
      <w:proofErr w:type="gramEnd"/>
      <w:r w:rsidRPr="0028014C">
        <w:rPr>
          <w:rFonts w:ascii="Consolas" w:hAnsi="Consolas" w:cs="Consolas"/>
        </w:rPr>
        <w:t>ftHandle</w:t>
      </w:r>
      <w:proofErr w:type="spellEnd"/>
      <w:r w:rsidRPr="0028014C">
        <w:rPr>
          <w:rFonts w:ascii="Consolas" w:hAnsi="Consolas" w:cs="Consolas"/>
        </w:rPr>
        <w:t>, &amp;i2c, (uint8_t*)&amp;</w:t>
      </w:r>
      <w:proofErr w:type="spellStart"/>
      <w:r w:rsidRPr="0028014C">
        <w:rPr>
          <w:rFonts w:ascii="Consolas" w:hAnsi="Consolas" w:cs="Consolas"/>
        </w:rPr>
        <w:t>read_value</w:t>
      </w:r>
      <w:proofErr w:type="spellEnd"/>
      <w:r w:rsidRPr="0028014C">
        <w:rPr>
          <w:rFonts w:ascii="Consolas" w:hAnsi="Consolas" w:cs="Consolas"/>
        </w:rPr>
        <w:t>);</w:t>
      </w:r>
      <w:r w:rsidR="0028014C">
        <w:rPr>
          <w:rFonts w:ascii="Consolas" w:hAnsi="Consolas" w:cs="Consolas"/>
        </w:rPr>
        <w:t xml:space="preserve"> </w:t>
      </w:r>
    </w:p>
    <w:p w14:paraId="2BE8E72B" w14:textId="50AD0B22" w:rsidR="003B6BD0" w:rsidRPr="0028014C" w:rsidRDefault="0028014C" w:rsidP="003B6BD0">
      <w:pPr>
        <w:shd w:val="clear" w:color="auto" w:fill="D9D9D9" w:themeFill="background1" w:themeFillShade="D9"/>
        <w:rPr>
          <w:rFonts w:ascii="Consolas" w:hAnsi="Consolas" w:cs="Consolas"/>
        </w:rPr>
      </w:pPr>
      <w:r>
        <w:rPr>
          <w:rFonts w:ascii="Consolas" w:hAnsi="Consolas" w:cs="Consolas"/>
        </w:rPr>
        <w:t xml:space="preserve">             /* </w:t>
      </w:r>
      <w:proofErr w:type="spellStart"/>
      <w:r>
        <w:rPr>
          <w:rFonts w:ascii="Consolas" w:hAnsi="Consolas" w:cs="Consolas"/>
        </w:rPr>
        <w:t>read_value</w:t>
      </w:r>
      <w:proofErr w:type="spellEnd"/>
      <w:r>
        <w:rPr>
          <w:rFonts w:ascii="Consolas" w:hAnsi="Consolas" w:cs="Consolas"/>
        </w:rPr>
        <w:t xml:space="preserve"> returns the value read from the I</w:t>
      </w:r>
      <w:r w:rsidRPr="0028014C">
        <w:rPr>
          <w:rFonts w:ascii="Consolas" w:hAnsi="Consolas" w:cs="Consolas"/>
          <w:vertAlign w:val="superscript"/>
        </w:rPr>
        <w:t>2</w:t>
      </w:r>
      <w:r>
        <w:rPr>
          <w:rFonts w:ascii="Consolas" w:hAnsi="Consolas" w:cs="Consolas"/>
        </w:rPr>
        <w:t>C Slave */</w:t>
      </w:r>
    </w:p>
    <w:p w14:paraId="18201A91" w14:textId="77777777" w:rsidR="003B6BD0" w:rsidRDefault="003B6BD0" w:rsidP="003B6BD0">
      <w:pPr>
        <w:shd w:val="clear" w:color="auto" w:fill="FFFFFF" w:themeFill="background1"/>
        <w:rPr>
          <w:rFonts w:ascii="Courier New" w:hAnsi="Courier New" w:cs="Courier New"/>
        </w:rPr>
      </w:pPr>
    </w:p>
    <w:p w14:paraId="24B65AE8" w14:textId="7CA91FA1" w:rsidR="00ED1777" w:rsidRDefault="003B6BD0" w:rsidP="00ED1777">
      <w:pPr>
        <w:shd w:val="clear" w:color="auto" w:fill="FFFFFF" w:themeFill="background1"/>
      </w:pPr>
      <w:r w:rsidRPr="003B6BD0">
        <w:t>For more detailed information please refer to the sample code which can be found in the FT602 package.</w:t>
      </w:r>
      <w:ins w:id="151" w:author="Bhaskaran Sreedharan" w:date="2017-11-25T23:08:00Z">
        <w:r w:rsidR="00BF3F59">
          <w:t xml:space="preserve"> </w:t>
        </w:r>
      </w:ins>
    </w:p>
    <w:p w14:paraId="7C7435BD" w14:textId="02CA2F75" w:rsidR="00ED1777" w:rsidRDefault="00ED1777" w:rsidP="00ED1777">
      <w:pPr>
        <w:pStyle w:val="Heading2"/>
        <w:numPr>
          <w:ilvl w:val="1"/>
          <w:numId w:val="2"/>
        </w:numPr>
        <w:spacing w:after="0"/>
        <w:rPr>
          <w:rFonts w:ascii="Verdana" w:hAnsi="Verdana"/>
          <w:sz w:val="26"/>
          <w:szCs w:val="26"/>
          <w:lang w:val="en-US"/>
        </w:rPr>
      </w:pPr>
      <w:r>
        <w:rPr>
          <w:rFonts w:ascii="Verdana" w:hAnsi="Verdana" w:cs="ONCPJN+Arial,Bold"/>
          <w:bCs w:val="0"/>
          <w:color w:val="000000"/>
          <w:sz w:val="28"/>
        </w:rPr>
        <w:t xml:space="preserve"> </w:t>
      </w:r>
      <w:bookmarkStart w:id="152" w:name="_Toc499311635"/>
      <w:r w:rsidRPr="00ED1777">
        <w:rPr>
          <w:rFonts w:ascii="Verdana" w:hAnsi="Verdana"/>
          <w:sz w:val="26"/>
          <w:szCs w:val="26"/>
          <w:lang w:val="en-US"/>
        </w:rPr>
        <w:t xml:space="preserve">Interrupt </w:t>
      </w:r>
      <w:commentRangeStart w:id="153"/>
      <w:r w:rsidRPr="00ED1777">
        <w:rPr>
          <w:rFonts w:ascii="Verdana" w:hAnsi="Verdana"/>
          <w:sz w:val="26"/>
          <w:szCs w:val="26"/>
          <w:lang w:val="en-US"/>
        </w:rPr>
        <w:t>notification</w:t>
      </w:r>
      <w:commentRangeEnd w:id="153"/>
      <w:r w:rsidR="00BF3F59">
        <w:rPr>
          <w:rStyle w:val="CommentReference"/>
          <w:b w:val="0"/>
          <w:iCs w:val="0"/>
          <w:noProof w:val="0"/>
        </w:rPr>
        <w:commentReference w:id="153"/>
      </w:r>
      <w:r w:rsidRPr="00ED1777">
        <w:rPr>
          <w:rFonts w:ascii="Verdana" w:hAnsi="Verdana"/>
          <w:sz w:val="26"/>
          <w:szCs w:val="26"/>
          <w:lang w:val="en-US"/>
        </w:rPr>
        <w:t>.</w:t>
      </w:r>
      <w:bookmarkEnd w:id="152"/>
    </w:p>
    <w:p w14:paraId="6A3C6012" w14:textId="4337CC09" w:rsidR="00ED1777" w:rsidRDefault="00ED1777" w:rsidP="00ED1777">
      <w:pPr>
        <w:rPr>
          <w:lang w:val="en-US"/>
        </w:rPr>
      </w:pPr>
      <w:r>
        <w:rPr>
          <w:lang w:val="en-US"/>
        </w:rPr>
        <w:t>A user application can also receive notifications based on certain events. I</w:t>
      </w:r>
      <w:r w:rsidRPr="00ED1777">
        <w:rPr>
          <w:vertAlign w:val="superscript"/>
          <w:lang w:val="en-US"/>
        </w:rPr>
        <w:t>2</w:t>
      </w:r>
      <w:r>
        <w:rPr>
          <w:lang w:val="en-US"/>
        </w:rPr>
        <w:t xml:space="preserve">C slave can utilize IRQ signal to notify the host. As seen in the figure 6, from the configuration programmer, after enabling the auxiliary interface, check the interrupt enable option. </w:t>
      </w:r>
    </w:p>
    <w:p w14:paraId="6EB126BE" w14:textId="3D3918A7" w:rsidR="00ED1777" w:rsidRDefault="00ED1777" w:rsidP="00ED1777">
      <w:pPr>
        <w:rPr>
          <w:lang w:val="en-US"/>
        </w:rPr>
      </w:pPr>
      <w:proofErr w:type="gramStart"/>
      <w:r>
        <w:rPr>
          <w:lang w:val="en-US"/>
        </w:rPr>
        <w:t>A user application need</w:t>
      </w:r>
      <w:proofErr w:type="gramEnd"/>
      <w:r>
        <w:rPr>
          <w:lang w:val="en-US"/>
        </w:rPr>
        <w:t xml:space="preserve"> to register </w:t>
      </w:r>
      <w:del w:id="154" w:author="Bhaskaran Sreedharan" w:date="2017-11-25T23:06:00Z">
        <w:r w:rsidDel="00BF3F59">
          <w:rPr>
            <w:lang w:val="en-US"/>
          </w:rPr>
          <w:delText xml:space="preserve">the </w:delText>
        </w:r>
      </w:del>
      <w:ins w:id="155" w:author="Bhaskaran Sreedharan" w:date="2017-11-25T23:06:00Z">
        <w:r w:rsidR="00BF3F59">
          <w:rPr>
            <w:lang w:val="en-US"/>
          </w:rPr>
          <w:t>a</w:t>
        </w:r>
        <w:r w:rsidR="00BF3F59">
          <w:rPr>
            <w:lang w:val="en-US"/>
          </w:rPr>
          <w:t xml:space="preserve"> </w:t>
        </w:r>
      </w:ins>
      <w:r>
        <w:rPr>
          <w:lang w:val="en-US"/>
        </w:rPr>
        <w:t xml:space="preserve">callback to receive interrupt notifications. </w:t>
      </w:r>
      <w:r w:rsidR="0028014C">
        <w:rPr>
          <w:lang w:val="en-US"/>
        </w:rPr>
        <w:t xml:space="preserve">The FTDI API </w:t>
      </w:r>
      <w:proofErr w:type="spellStart"/>
      <w:r w:rsidR="0028014C" w:rsidRPr="0028014C">
        <w:rPr>
          <w:rFonts w:ascii="Consolas" w:eastAsiaTheme="minorHAnsi" w:hAnsi="Consolas" w:cs="Consolas"/>
          <w:bCs w:val="0"/>
          <w:color w:val="000000"/>
          <w:szCs w:val="20"/>
          <w:highlight w:val="white"/>
          <w:lang w:val="en-SG" w:eastAsia="en-US"/>
        </w:rPr>
        <w:t>FT_SetNotificationCallback</w:t>
      </w:r>
      <w:proofErr w:type="spellEnd"/>
      <w:r w:rsidR="0028014C">
        <w:rPr>
          <w:rFonts w:ascii="Consolas" w:eastAsiaTheme="minorHAnsi" w:hAnsi="Consolas" w:cs="Consolas"/>
          <w:bCs w:val="0"/>
          <w:color w:val="000000"/>
          <w:sz w:val="25"/>
          <w:szCs w:val="25"/>
          <w:lang w:val="en-SG" w:eastAsia="en-US"/>
        </w:rPr>
        <w:t xml:space="preserve"> </w:t>
      </w:r>
      <w:r w:rsidR="0028014C">
        <w:rPr>
          <w:lang w:val="en-US"/>
        </w:rPr>
        <w:t>registers the callback for interrupt notification.</w:t>
      </w:r>
    </w:p>
    <w:p w14:paraId="494BFE77" w14:textId="77777777" w:rsidR="00513CE5" w:rsidRDefault="00513CE5" w:rsidP="00ED1777">
      <w:pPr>
        <w:rPr>
          <w:lang w:val="en-US"/>
        </w:rPr>
      </w:pPr>
    </w:p>
    <w:p w14:paraId="2E60F63D" w14:textId="77777777" w:rsidR="00513CE5" w:rsidRDefault="00513CE5" w:rsidP="00ED1777">
      <w:pPr>
        <w:rPr>
          <w:lang w:val="en-US"/>
        </w:rPr>
      </w:pPr>
    </w:p>
    <w:p w14:paraId="58D353FB" w14:textId="77777777" w:rsidR="00513CE5" w:rsidRDefault="00513CE5" w:rsidP="00ED1777">
      <w:pPr>
        <w:rPr>
          <w:lang w:val="en-US"/>
        </w:rPr>
      </w:pPr>
    </w:p>
    <w:p w14:paraId="4AD8019D" w14:textId="77777777" w:rsidR="00513CE5" w:rsidRDefault="00513CE5" w:rsidP="00ED1777">
      <w:pPr>
        <w:rPr>
          <w:lang w:val="en-US"/>
        </w:rPr>
      </w:pPr>
    </w:p>
    <w:p w14:paraId="5BC2C4D7" w14:textId="77777777" w:rsidR="00513CE5" w:rsidRDefault="00513CE5" w:rsidP="00ED1777">
      <w:pPr>
        <w:rPr>
          <w:lang w:val="en-US"/>
        </w:rPr>
      </w:pPr>
    </w:p>
    <w:p w14:paraId="5A066005" w14:textId="77777777" w:rsidR="00513CE5" w:rsidRDefault="00513CE5" w:rsidP="00ED1777">
      <w:pPr>
        <w:rPr>
          <w:lang w:val="en-US"/>
        </w:rPr>
      </w:pPr>
    </w:p>
    <w:p w14:paraId="419E7995" w14:textId="77777777" w:rsidR="00513CE5" w:rsidRDefault="00513CE5" w:rsidP="00ED1777">
      <w:pPr>
        <w:rPr>
          <w:lang w:val="en-US"/>
        </w:rPr>
      </w:pPr>
    </w:p>
    <w:p w14:paraId="77AB13D4" w14:textId="77777777" w:rsidR="00513CE5" w:rsidRDefault="00513CE5" w:rsidP="00ED1777">
      <w:pPr>
        <w:rPr>
          <w:lang w:val="en-US"/>
        </w:rPr>
      </w:pPr>
    </w:p>
    <w:p w14:paraId="7924AFE3" w14:textId="77777777" w:rsidR="00513CE5" w:rsidRDefault="00513CE5" w:rsidP="00ED1777">
      <w:pPr>
        <w:rPr>
          <w:lang w:val="en-US"/>
        </w:rPr>
      </w:pPr>
    </w:p>
    <w:p w14:paraId="0F7C8BAF" w14:textId="77777777" w:rsidR="00513CE5" w:rsidRDefault="00513CE5" w:rsidP="00ED1777">
      <w:pPr>
        <w:rPr>
          <w:lang w:val="en-US"/>
        </w:rPr>
      </w:pPr>
    </w:p>
    <w:p w14:paraId="38076190" w14:textId="77777777" w:rsidR="00513CE5" w:rsidRDefault="00513CE5" w:rsidP="00ED1777">
      <w:pPr>
        <w:rPr>
          <w:lang w:val="en-US"/>
        </w:rPr>
      </w:pPr>
    </w:p>
    <w:p w14:paraId="0E369281" w14:textId="77777777" w:rsidR="00513CE5" w:rsidRDefault="00513CE5" w:rsidP="00ED1777">
      <w:pPr>
        <w:rPr>
          <w:lang w:val="en-US"/>
        </w:rPr>
      </w:pPr>
    </w:p>
    <w:p w14:paraId="5E9F1363" w14:textId="77777777" w:rsidR="00513CE5" w:rsidRDefault="00513CE5" w:rsidP="00ED1777">
      <w:pPr>
        <w:rPr>
          <w:lang w:val="en-US"/>
        </w:rPr>
      </w:pPr>
    </w:p>
    <w:p w14:paraId="17B7A378" w14:textId="77777777" w:rsidR="00513CE5" w:rsidRDefault="00513CE5" w:rsidP="00ED1777">
      <w:pPr>
        <w:rPr>
          <w:lang w:val="en-US"/>
        </w:rPr>
      </w:pPr>
    </w:p>
    <w:p w14:paraId="7B06F8A6" w14:textId="77777777" w:rsidR="00513CE5" w:rsidRDefault="00513CE5" w:rsidP="00ED1777">
      <w:pPr>
        <w:rPr>
          <w:lang w:val="en-US"/>
        </w:rPr>
      </w:pPr>
    </w:p>
    <w:p w14:paraId="557DF223" w14:textId="77777777" w:rsidR="00513CE5" w:rsidRPr="00ED1777" w:rsidRDefault="00513CE5" w:rsidP="00ED1777">
      <w:pPr>
        <w:rPr>
          <w:lang w:val="en-US"/>
        </w:rPr>
      </w:pPr>
    </w:p>
    <w:p w14:paraId="0D59D792" w14:textId="07CB9C61" w:rsidR="00C713AD" w:rsidRPr="006B133E" w:rsidRDefault="00C713AD" w:rsidP="00C713AD">
      <w:pPr>
        <w:pStyle w:val="Heading1"/>
        <w:numPr>
          <w:ilvl w:val="0"/>
          <w:numId w:val="2"/>
        </w:numPr>
        <w:spacing w:after="0"/>
        <w:rPr>
          <w:rFonts w:ascii="Verdana" w:hAnsi="Verdana" w:cs="ONCPJN+Arial,Bold"/>
          <w:bCs w:val="0"/>
          <w:color w:val="000000"/>
          <w:sz w:val="28"/>
          <w:szCs w:val="28"/>
        </w:rPr>
      </w:pPr>
      <w:bookmarkStart w:id="156" w:name="_Toc499311637"/>
      <w:r>
        <w:rPr>
          <w:rFonts w:ascii="Verdana" w:hAnsi="Verdana" w:cs="ONCPJN+Arial,Bold"/>
          <w:bCs w:val="0"/>
          <w:color w:val="000000"/>
          <w:sz w:val="28"/>
          <w:szCs w:val="28"/>
        </w:rPr>
        <w:lastRenderedPageBreak/>
        <w:t>Contact Information</w:t>
      </w:r>
      <w:bookmarkEnd w:id="85"/>
      <w:bookmarkEnd w:id="86"/>
      <w:bookmarkEnd w:id="87"/>
      <w:bookmarkEnd w:id="88"/>
      <w:bookmarkEnd w:id="89"/>
      <w:bookmarkEnd w:id="156"/>
    </w:p>
    <w:tbl>
      <w:tblPr>
        <w:tblW w:w="0" w:type="auto"/>
        <w:tblLook w:val="04A0" w:firstRow="1" w:lastRow="0" w:firstColumn="1" w:lastColumn="0" w:noHBand="0" w:noVBand="1"/>
      </w:tblPr>
      <w:tblGrid>
        <w:gridCol w:w="2463"/>
        <w:gridCol w:w="2464"/>
        <w:gridCol w:w="2463"/>
        <w:gridCol w:w="2464"/>
      </w:tblGrid>
      <w:tr w:rsidR="00C713AD" w:rsidRPr="001750C0" w14:paraId="7A58CF75" w14:textId="77777777" w:rsidTr="00971CD8">
        <w:tc>
          <w:tcPr>
            <w:tcW w:w="4927" w:type="dxa"/>
            <w:gridSpan w:val="2"/>
            <w:shd w:val="clear" w:color="auto" w:fill="auto"/>
          </w:tcPr>
          <w:p w14:paraId="4AAFC000" w14:textId="77777777" w:rsidR="00C713AD" w:rsidRPr="009A498C" w:rsidRDefault="00C713AD" w:rsidP="00971CD8">
            <w:pPr>
              <w:spacing w:after="0"/>
              <w:jc w:val="left"/>
              <w:rPr>
                <w:rFonts w:ascii="Verdana" w:eastAsia="Calibri" w:hAnsi="Verdana" w:cs="Times New Roman"/>
                <w:b/>
                <w:bCs w:val="0"/>
                <w:sz w:val="18"/>
                <w:szCs w:val="22"/>
                <w:lang w:val="en-US" w:eastAsia="en-US"/>
              </w:rPr>
            </w:pPr>
            <w:r w:rsidRPr="009A498C">
              <w:rPr>
                <w:rFonts w:ascii="Verdana" w:eastAsia="Calibri" w:hAnsi="Verdana" w:cs="Times New Roman"/>
                <w:b/>
                <w:bCs w:val="0"/>
                <w:sz w:val="18"/>
                <w:szCs w:val="22"/>
                <w:lang w:val="en-US" w:eastAsia="en-US"/>
              </w:rPr>
              <w:t>Head Office – Glasgow, UK</w:t>
            </w:r>
          </w:p>
        </w:tc>
        <w:tc>
          <w:tcPr>
            <w:tcW w:w="4927" w:type="dxa"/>
            <w:gridSpan w:val="2"/>
            <w:shd w:val="clear" w:color="auto" w:fill="auto"/>
          </w:tcPr>
          <w:p w14:paraId="5365902C" w14:textId="77777777" w:rsidR="00C713AD" w:rsidRPr="009A498C" w:rsidRDefault="00C713AD" w:rsidP="00971CD8">
            <w:pPr>
              <w:rPr>
                <w:rFonts w:ascii="Verdana" w:eastAsia="Calibri" w:hAnsi="Verdana" w:cs="Times New Roman"/>
                <w:b/>
                <w:bCs w:val="0"/>
                <w:sz w:val="18"/>
                <w:szCs w:val="22"/>
                <w:lang w:val="en-US" w:eastAsia="en-US"/>
              </w:rPr>
            </w:pPr>
            <w:r w:rsidRPr="009A498C">
              <w:rPr>
                <w:rFonts w:ascii="Verdana" w:eastAsia="Calibri" w:hAnsi="Verdana" w:cs="Times New Roman"/>
                <w:b/>
                <w:bCs w:val="0"/>
                <w:sz w:val="18"/>
                <w:szCs w:val="22"/>
                <w:lang w:val="en-US" w:eastAsia="en-US"/>
              </w:rPr>
              <w:t>Branch Office – Tigard, Oregon, USA</w:t>
            </w:r>
          </w:p>
        </w:tc>
      </w:tr>
      <w:tr w:rsidR="00C713AD" w:rsidRPr="001750C0" w14:paraId="0E7FE1A1" w14:textId="77777777" w:rsidTr="00971CD8">
        <w:tc>
          <w:tcPr>
            <w:tcW w:w="4927" w:type="dxa"/>
            <w:gridSpan w:val="2"/>
            <w:shd w:val="clear" w:color="auto" w:fill="auto"/>
          </w:tcPr>
          <w:p w14:paraId="3C1BB5CA" w14:textId="77777777" w:rsidR="00C713AD" w:rsidRPr="009A498C" w:rsidRDefault="00C713AD" w:rsidP="00971CD8">
            <w:pPr>
              <w:spacing w:after="0"/>
              <w:jc w:val="left"/>
              <w:rPr>
                <w:rFonts w:ascii="Verdana" w:eastAsia="Calibri" w:hAnsi="Verdana" w:cs="Times New Roman"/>
                <w:b/>
                <w:bCs w:val="0"/>
                <w:sz w:val="18"/>
                <w:szCs w:val="22"/>
                <w:lang w:val="en-US" w:eastAsia="en-US"/>
              </w:rPr>
            </w:pPr>
          </w:p>
        </w:tc>
        <w:tc>
          <w:tcPr>
            <w:tcW w:w="4927" w:type="dxa"/>
            <w:gridSpan w:val="2"/>
            <w:shd w:val="clear" w:color="auto" w:fill="auto"/>
          </w:tcPr>
          <w:p w14:paraId="0E19CAA5" w14:textId="77777777" w:rsidR="00C713AD" w:rsidRPr="009A498C" w:rsidRDefault="00C713AD" w:rsidP="00971CD8">
            <w:pPr>
              <w:spacing w:after="0"/>
              <w:jc w:val="left"/>
              <w:rPr>
                <w:rFonts w:ascii="Verdana" w:eastAsia="Calibri" w:hAnsi="Verdana" w:cs="Times New Roman"/>
                <w:b/>
                <w:bCs w:val="0"/>
                <w:sz w:val="18"/>
                <w:szCs w:val="22"/>
                <w:lang w:val="en-US" w:eastAsia="en-US"/>
              </w:rPr>
            </w:pPr>
          </w:p>
        </w:tc>
      </w:tr>
      <w:tr w:rsidR="00C713AD" w:rsidRPr="001750C0" w14:paraId="760CEDD1" w14:textId="77777777" w:rsidTr="00971CD8">
        <w:tc>
          <w:tcPr>
            <w:tcW w:w="4927" w:type="dxa"/>
            <w:gridSpan w:val="2"/>
            <w:shd w:val="clear" w:color="auto" w:fill="auto"/>
          </w:tcPr>
          <w:p w14:paraId="5AFF8E1E"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Future Technology Devices International Limited</w:t>
            </w:r>
          </w:p>
          <w:p w14:paraId="18FBEA52"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Unit 1, 2 Seaward Place, Centurion Business Park</w:t>
            </w:r>
          </w:p>
          <w:p w14:paraId="135901F7"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Glasgow G41 1HH</w:t>
            </w:r>
          </w:p>
          <w:p w14:paraId="58AD20B8"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United Kingdom</w:t>
            </w:r>
          </w:p>
          <w:p w14:paraId="04CD1155"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Tel: +44 (0) 141 429 2777</w:t>
            </w:r>
          </w:p>
          <w:p w14:paraId="4A1E9F3A" w14:textId="77777777" w:rsidR="00C713AD" w:rsidRPr="00D41AAA" w:rsidRDefault="00C713AD" w:rsidP="00971CD8">
            <w:pPr>
              <w:pStyle w:val="ContactAddress"/>
              <w:spacing w:before="0" w:after="0"/>
              <w:jc w:val="left"/>
              <w:rPr>
                <w:rFonts w:eastAsia="Calibri" w:cs="Times New Roman"/>
                <w:b w:val="0"/>
                <w:szCs w:val="22"/>
                <w:lang w:val="en-US" w:eastAsia="en-US"/>
              </w:rPr>
            </w:pPr>
            <w:r w:rsidRPr="001750C0">
              <w:rPr>
                <w:rFonts w:ascii="Verdana" w:hAnsi="Verdana"/>
                <w:b w:val="0"/>
                <w:sz w:val="16"/>
                <w:szCs w:val="16"/>
              </w:rPr>
              <w:t>Fax: +44 (0) 141 429 2758</w:t>
            </w:r>
          </w:p>
        </w:tc>
        <w:tc>
          <w:tcPr>
            <w:tcW w:w="4927" w:type="dxa"/>
            <w:gridSpan w:val="2"/>
            <w:shd w:val="clear" w:color="auto" w:fill="auto"/>
          </w:tcPr>
          <w:p w14:paraId="13CF5A80"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Future Technology Devices International Limited (USA)</w:t>
            </w:r>
          </w:p>
          <w:p w14:paraId="14CF9F98"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7130 SW Fir Loop</w:t>
            </w:r>
          </w:p>
          <w:p w14:paraId="7C2A3B71"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Tigard, OR 97223-8160</w:t>
            </w:r>
          </w:p>
          <w:p w14:paraId="7B376B36"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USA</w:t>
            </w:r>
          </w:p>
          <w:p w14:paraId="1818FEEA"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Tel: +1 (503) 547 0988</w:t>
            </w:r>
          </w:p>
          <w:p w14:paraId="11F81A12" w14:textId="77777777" w:rsidR="00C713AD" w:rsidRPr="00D41AAA" w:rsidRDefault="00C713AD" w:rsidP="00971CD8">
            <w:pPr>
              <w:pStyle w:val="ContactAddress"/>
              <w:spacing w:before="0" w:after="0"/>
              <w:jc w:val="left"/>
              <w:rPr>
                <w:rFonts w:eastAsia="Calibri" w:cs="Times New Roman"/>
                <w:b w:val="0"/>
                <w:szCs w:val="22"/>
                <w:lang w:val="en-US" w:eastAsia="en-US"/>
              </w:rPr>
            </w:pPr>
            <w:r w:rsidRPr="001750C0">
              <w:rPr>
                <w:rFonts w:ascii="Verdana" w:hAnsi="Verdana"/>
                <w:b w:val="0"/>
                <w:sz w:val="16"/>
                <w:szCs w:val="16"/>
              </w:rPr>
              <w:t>Fax: +1 (503) 547 0987</w:t>
            </w:r>
          </w:p>
        </w:tc>
      </w:tr>
      <w:tr w:rsidR="00C713AD" w:rsidRPr="001750C0" w14:paraId="283E9E8E" w14:textId="77777777" w:rsidTr="00971CD8">
        <w:tc>
          <w:tcPr>
            <w:tcW w:w="4927" w:type="dxa"/>
            <w:gridSpan w:val="2"/>
            <w:shd w:val="clear" w:color="auto" w:fill="auto"/>
          </w:tcPr>
          <w:p w14:paraId="690C5D7D" w14:textId="77777777" w:rsidR="00C713AD" w:rsidRPr="001750C0" w:rsidRDefault="00C713AD" w:rsidP="00971CD8">
            <w:pPr>
              <w:pStyle w:val="ContactAddress"/>
              <w:rPr>
                <w:rFonts w:ascii="Verdana" w:hAnsi="Verdana"/>
                <w:b w:val="0"/>
                <w:sz w:val="16"/>
                <w:szCs w:val="16"/>
              </w:rPr>
            </w:pPr>
          </w:p>
        </w:tc>
        <w:tc>
          <w:tcPr>
            <w:tcW w:w="4927" w:type="dxa"/>
            <w:gridSpan w:val="2"/>
            <w:shd w:val="clear" w:color="auto" w:fill="auto"/>
          </w:tcPr>
          <w:p w14:paraId="1A6B7A46" w14:textId="77777777" w:rsidR="00C713AD" w:rsidRPr="001750C0" w:rsidRDefault="00C713AD" w:rsidP="00971CD8">
            <w:pPr>
              <w:pStyle w:val="ContactAddress"/>
              <w:rPr>
                <w:rFonts w:ascii="Verdana" w:hAnsi="Verdana"/>
                <w:b w:val="0"/>
                <w:sz w:val="16"/>
                <w:szCs w:val="16"/>
              </w:rPr>
            </w:pPr>
          </w:p>
        </w:tc>
      </w:tr>
      <w:tr w:rsidR="00C713AD" w:rsidRPr="001750C0" w14:paraId="4473F643" w14:textId="77777777" w:rsidTr="00971CD8">
        <w:tc>
          <w:tcPr>
            <w:tcW w:w="2463" w:type="dxa"/>
            <w:shd w:val="clear" w:color="auto" w:fill="auto"/>
          </w:tcPr>
          <w:p w14:paraId="0555803C"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E-mail (Sales)</w:t>
            </w:r>
          </w:p>
        </w:tc>
        <w:tc>
          <w:tcPr>
            <w:tcW w:w="2464" w:type="dxa"/>
            <w:shd w:val="clear" w:color="auto" w:fill="auto"/>
          </w:tcPr>
          <w:p w14:paraId="3C253EAF" w14:textId="77777777" w:rsidR="00C713AD" w:rsidRPr="001750C0" w:rsidRDefault="00BC47DF" w:rsidP="00971CD8">
            <w:pPr>
              <w:pStyle w:val="ContactAddress"/>
              <w:spacing w:before="0" w:after="0"/>
              <w:jc w:val="left"/>
              <w:rPr>
                <w:rStyle w:val="Hyperlink"/>
                <w:rFonts w:ascii="Verdana" w:hAnsi="Verdana"/>
                <w:b w:val="0"/>
                <w:bCs w:val="0"/>
                <w:sz w:val="16"/>
                <w:szCs w:val="16"/>
              </w:rPr>
            </w:pPr>
            <w:hyperlink r:id="rId17" w:history="1">
              <w:r w:rsidR="00C713AD" w:rsidRPr="001750C0">
                <w:rPr>
                  <w:rStyle w:val="Hyperlink"/>
                  <w:rFonts w:ascii="Verdana" w:hAnsi="Verdana"/>
                  <w:b w:val="0"/>
                  <w:bCs w:val="0"/>
                  <w:sz w:val="16"/>
                  <w:szCs w:val="16"/>
                </w:rPr>
                <w:t>sales1@ftdichip.com</w:t>
              </w:r>
            </w:hyperlink>
          </w:p>
        </w:tc>
        <w:tc>
          <w:tcPr>
            <w:tcW w:w="2463" w:type="dxa"/>
            <w:shd w:val="clear" w:color="auto" w:fill="auto"/>
          </w:tcPr>
          <w:p w14:paraId="7BE2A4F3"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E-mail (Sales)</w:t>
            </w:r>
          </w:p>
        </w:tc>
        <w:tc>
          <w:tcPr>
            <w:tcW w:w="2464" w:type="dxa"/>
            <w:shd w:val="clear" w:color="auto" w:fill="auto"/>
            <w:vAlign w:val="center"/>
          </w:tcPr>
          <w:p w14:paraId="40DEF544" w14:textId="77777777" w:rsidR="00C713AD" w:rsidRPr="001750C0" w:rsidRDefault="00BC47DF" w:rsidP="00971CD8">
            <w:pPr>
              <w:pStyle w:val="ContactAddress"/>
              <w:spacing w:before="0" w:after="0"/>
              <w:jc w:val="left"/>
              <w:rPr>
                <w:rStyle w:val="Hyperlink"/>
                <w:rFonts w:ascii="Verdana" w:hAnsi="Verdana"/>
                <w:b w:val="0"/>
                <w:bCs w:val="0"/>
                <w:sz w:val="16"/>
                <w:szCs w:val="16"/>
              </w:rPr>
            </w:pPr>
            <w:hyperlink r:id="rId18" w:history="1">
              <w:r w:rsidR="00C713AD" w:rsidRPr="001750C0">
                <w:rPr>
                  <w:rStyle w:val="Hyperlink"/>
                  <w:rFonts w:ascii="Verdana" w:hAnsi="Verdana"/>
                  <w:b w:val="0"/>
                  <w:bCs w:val="0"/>
                  <w:sz w:val="16"/>
                  <w:szCs w:val="16"/>
                </w:rPr>
                <w:t>us.sales@ftdichip.com</w:t>
              </w:r>
            </w:hyperlink>
          </w:p>
        </w:tc>
      </w:tr>
      <w:tr w:rsidR="00C713AD" w:rsidRPr="001750C0" w14:paraId="474C7F42" w14:textId="77777777" w:rsidTr="00971CD8">
        <w:trPr>
          <w:trHeight w:val="88"/>
        </w:trPr>
        <w:tc>
          <w:tcPr>
            <w:tcW w:w="2463" w:type="dxa"/>
            <w:shd w:val="clear" w:color="auto" w:fill="auto"/>
          </w:tcPr>
          <w:p w14:paraId="2FBB49E6"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E-mail (Support)</w:t>
            </w:r>
          </w:p>
        </w:tc>
        <w:tc>
          <w:tcPr>
            <w:tcW w:w="2464" w:type="dxa"/>
            <w:shd w:val="clear" w:color="auto" w:fill="auto"/>
          </w:tcPr>
          <w:p w14:paraId="3F0EC310" w14:textId="77777777" w:rsidR="00C713AD" w:rsidRPr="001750C0" w:rsidRDefault="00BC47DF" w:rsidP="00971CD8">
            <w:pPr>
              <w:pStyle w:val="ContactAddress"/>
              <w:spacing w:before="0" w:after="0"/>
              <w:jc w:val="left"/>
              <w:rPr>
                <w:rStyle w:val="Hyperlink"/>
                <w:rFonts w:ascii="Verdana" w:hAnsi="Verdana"/>
                <w:b w:val="0"/>
                <w:bCs w:val="0"/>
                <w:sz w:val="16"/>
                <w:szCs w:val="16"/>
              </w:rPr>
            </w:pPr>
            <w:hyperlink r:id="rId19" w:history="1">
              <w:r w:rsidR="00C713AD" w:rsidRPr="001750C0">
                <w:rPr>
                  <w:rStyle w:val="Hyperlink"/>
                  <w:rFonts w:ascii="Verdana" w:hAnsi="Verdana"/>
                  <w:b w:val="0"/>
                  <w:bCs w:val="0"/>
                  <w:sz w:val="16"/>
                  <w:szCs w:val="16"/>
                </w:rPr>
                <w:t>support1@ftdichip.com</w:t>
              </w:r>
            </w:hyperlink>
          </w:p>
        </w:tc>
        <w:tc>
          <w:tcPr>
            <w:tcW w:w="2463" w:type="dxa"/>
            <w:shd w:val="clear" w:color="auto" w:fill="auto"/>
          </w:tcPr>
          <w:p w14:paraId="345E13BB"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E-mail (Support)</w:t>
            </w:r>
          </w:p>
        </w:tc>
        <w:tc>
          <w:tcPr>
            <w:tcW w:w="2464" w:type="dxa"/>
            <w:shd w:val="clear" w:color="auto" w:fill="auto"/>
          </w:tcPr>
          <w:p w14:paraId="1827BB63" w14:textId="77777777" w:rsidR="00C713AD" w:rsidRPr="001750C0" w:rsidRDefault="00BC47DF" w:rsidP="00971CD8">
            <w:pPr>
              <w:pStyle w:val="ContactAddress"/>
              <w:spacing w:before="0" w:after="0"/>
              <w:jc w:val="left"/>
              <w:rPr>
                <w:rStyle w:val="Hyperlink"/>
                <w:rFonts w:ascii="Verdana" w:hAnsi="Verdana"/>
                <w:b w:val="0"/>
                <w:bCs w:val="0"/>
                <w:sz w:val="16"/>
                <w:szCs w:val="16"/>
              </w:rPr>
            </w:pPr>
            <w:hyperlink r:id="rId20" w:history="1">
              <w:r w:rsidR="00C713AD" w:rsidRPr="001750C0">
                <w:rPr>
                  <w:rStyle w:val="Hyperlink"/>
                  <w:rFonts w:ascii="Verdana" w:hAnsi="Verdana"/>
                  <w:b w:val="0"/>
                  <w:bCs w:val="0"/>
                  <w:sz w:val="16"/>
                  <w:szCs w:val="16"/>
                </w:rPr>
                <w:t>us.support@ftdichip.com</w:t>
              </w:r>
            </w:hyperlink>
          </w:p>
        </w:tc>
      </w:tr>
      <w:tr w:rsidR="00C713AD" w:rsidRPr="001750C0" w14:paraId="51C23A1A" w14:textId="77777777" w:rsidTr="00971CD8">
        <w:tc>
          <w:tcPr>
            <w:tcW w:w="2463" w:type="dxa"/>
            <w:shd w:val="clear" w:color="auto" w:fill="auto"/>
          </w:tcPr>
          <w:p w14:paraId="5CBAECF4"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E-mail (General Enquiries)</w:t>
            </w:r>
          </w:p>
        </w:tc>
        <w:tc>
          <w:tcPr>
            <w:tcW w:w="2464" w:type="dxa"/>
            <w:shd w:val="clear" w:color="auto" w:fill="auto"/>
          </w:tcPr>
          <w:p w14:paraId="0A212EA7" w14:textId="77777777" w:rsidR="00C713AD" w:rsidRPr="001750C0" w:rsidRDefault="00BC47DF" w:rsidP="00971CD8">
            <w:pPr>
              <w:pStyle w:val="ContactAddress"/>
              <w:spacing w:before="0" w:after="0"/>
              <w:jc w:val="left"/>
              <w:rPr>
                <w:rStyle w:val="Hyperlink"/>
                <w:rFonts w:ascii="Verdana" w:hAnsi="Verdana"/>
                <w:b w:val="0"/>
                <w:bCs w:val="0"/>
                <w:sz w:val="16"/>
                <w:szCs w:val="16"/>
              </w:rPr>
            </w:pPr>
            <w:hyperlink r:id="rId21" w:history="1">
              <w:r w:rsidR="00C713AD" w:rsidRPr="001750C0">
                <w:rPr>
                  <w:rStyle w:val="Hyperlink"/>
                  <w:rFonts w:ascii="Verdana" w:hAnsi="Verdana"/>
                  <w:b w:val="0"/>
                  <w:bCs w:val="0"/>
                  <w:sz w:val="16"/>
                  <w:szCs w:val="16"/>
                </w:rPr>
                <w:t>admin1@ftdichip.com</w:t>
              </w:r>
            </w:hyperlink>
          </w:p>
        </w:tc>
        <w:tc>
          <w:tcPr>
            <w:tcW w:w="2463" w:type="dxa"/>
            <w:shd w:val="clear" w:color="auto" w:fill="auto"/>
          </w:tcPr>
          <w:p w14:paraId="36076043"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E-mail (General Enquiries)</w:t>
            </w:r>
          </w:p>
        </w:tc>
        <w:tc>
          <w:tcPr>
            <w:tcW w:w="2464" w:type="dxa"/>
            <w:shd w:val="clear" w:color="auto" w:fill="auto"/>
            <w:vAlign w:val="center"/>
          </w:tcPr>
          <w:p w14:paraId="5404A888" w14:textId="77777777" w:rsidR="00C713AD" w:rsidRPr="001750C0" w:rsidRDefault="00BC47DF" w:rsidP="00971CD8">
            <w:pPr>
              <w:pStyle w:val="ContactAddress"/>
              <w:spacing w:before="0" w:after="0"/>
              <w:jc w:val="left"/>
              <w:rPr>
                <w:rStyle w:val="Hyperlink"/>
                <w:rFonts w:ascii="Verdana" w:hAnsi="Verdana"/>
                <w:b w:val="0"/>
                <w:bCs w:val="0"/>
                <w:sz w:val="16"/>
                <w:szCs w:val="16"/>
              </w:rPr>
            </w:pPr>
            <w:hyperlink r:id="rId22" w:history="1">
              <w:r w:rsidR="00C713AD" w:rsidRPr="001750C0">
                <w:rPr>
                  <w:rStyle w:val="Hyperlink"/>
                  <w:rFonts w:ascii="Verdana" w:hAnsi="Verdana"/>
                  <w:b w:val="0"/>
                  <w:bCs w:val="0"/>
                  <w:sz w:val="16"/>
                  <w:szCs w:val="16"/>
                </w:rPr>
                <w:t>us.admin@ftdichip.com</w:t>
              </w:r>
            </w:hyperlink>
          </w:p>
        </w:tc>
      </w:tr>
    </w:tbl>
    <w:p w14:paraId="233BE957" w14:textId="77777777" w:rsidR="00C713AD" w:rsidRDefault="00C713AD" w:rsidP="00C713AD">
      <w:pPr>
        <w:pStyle w:val="ContactAddress"/>
        <w:ind w:left="360"/>
        <w:rPr>
          <w:rFonts w:ascii="Verdana" w:hAnsi="Verdana"/>
          <w:b w:val="0"/>
        </w:rPr>
      </w:pPr>
    </w:p>
    <w:tbl>
      <w:tblPr>
        <w:tblW w:w="0" w:type="auto"/>
        <w:tblLook w:val="04A0" w:firstRow="1" w:lastRow="0" w:firstColumn="1" w:lastColumn="0" w:noHBand="0" w:noVBand="1"/>
      </w:tblPr>
      <w:tblGrid>
        <w:gridCol w:w="2454"/>
        <w:gridCol w:w="2482"/>
        <w:gridCol w:w="2455"/>
        <w:gridCol w:w="2463"/>
      </w:tblGrid>
      <w:tr w:rsidR="00C713AD" w:rsidRPr="001750C0" w14:paraId="4FB4EB1D" w14:textId="77777777" w:rsidTr="00971CD8">
        <w:tc>
          <w:tcPr>
            <w:tcW w:w="4936" w:type="dxa"/>
            <w:gridSpan w:val="2"/>
            <w:shd w:val="clear" w:color="auto" w:fill="auto"/>
          </w:tcPr>
          <w:p w14:paraId="4C7365AD" w14:textId="77777777" w:rsidR="00C713AD" w:rsidRPr="009A498C" w:rsidRDefault="00C713AD" w:rsidP="00971CD8">
            <w:pPr>
              <w:spacing w:after="0"/>
              <w:jc w:val="left"/>
              <w:rPr>
                <w:rFonts w:ascii="Verdana" w:eastAsia="Calibri" w:hAnsi="Verdana" w:cs="Times New Roman"/>
                <w:b/>
                <w:bCs w:val="0"/>
                <w:sz w:val="18"/>
                <w:szCs w:val="22"/>
                <w:lang w:val="en-US" w:eastAsia="en-US"/>
              </w:rPr>
            </w:pPr>
            <w:r w:rsidRPr="009A498C">
              <w:rPr>
                <w:rFonts w:ascii="Verdana" w:eastAsia="Calibri" w:hAnsi="Verdana" w:cs="Times New Roman"/>
                <w:b/>
                <w:bCs w:val="0"/>
                <w:sz w:val="18"/>
                <w:szCs w:val="22"/>
                <w:lang w:val="en-US" w:eastAsia="en-US"/>
              </w:rPr>
              <w:t>Branch Office – Taipei, Taiwan</w:t>
            </w:r>
          </w:p>
        </w:tc>
        <w:tc>
          <w:tcPr>
            <w:tcW w:w="4918" w:type="dxa"/>
            <w:gridSpan w:val="2"/>
            <w:shd w:val="clear" w:color="auto" w:fill="auto"/>
          </w:tcPr>
          <w:p w14:paraId="02108B19" w14:textId="77777777" w:rsidR="00C713AD" w:rsidRPr="009A498C" w:rsidRDefault="00C713AD" w:rsidP="00971CD8">
            <w:pPr>
              <w:spacing w:after="0"/>
              <w:jc w:val="left"/>
              <w:rPr>
                <w:rFonts w:ascii="Verdana" w:eastAsia="Calibri" w:hAnsi="Verdana" w:cs="Times New Roman"/>
                <w:b/>
                <w:bCs w:val="0"/>
                <w:sz w:val="18"/>
                <w:szCs w:val="22"/>
                <w:lang w:val="en-US" w:eastAsia="en-US"/>
              </w:rPr>
            </w:pPr>
            <w:r w:rsidRPr="009A498C">
              <w:rPr>
                <w:rFonts w:ascii="Verdana" w:eastAsia="Calibri" w:hAnsi="Verdana" w:cs="Times New Roman"/>
                <w:b/>
                <w:bCs w:val="0"/>
                <w:sz w:val="18"/>
                <w:szCs w:val="22"/>
                <w:lang w:val="en-US" w:eastAsia="en-US"/>
              </w:rPr>
              <w:t>Branch Office – Shanghai, China</w:t>
            </w:r>
          </w:p>
        </w:tc>
      </w:tr>
      <w:tr w:rsidR="00C713AD" w:rsidRPr="001750C0" w14:paraId="761A3240" w14:textId="77777777" w:rsidTr="00971CD8">
        <w:tc>
          <w:tcPr>
            <w:tcW w:w="4936" w:type="dxa"/>
            <w:gridSpan w:val="2"/>
            <w:shd w:val="clear" w:color="auto" w:fill="auto"/>
          </w:tcPr>
          <w:p w14:paraId="6AAC97BE" w14:textId="77777777" w:rsidR="00C713AD" w:rsidRPr="009A498C" w:rsidRDefault="00C713AD" w:rsidP="00971CD8">
            <w:pPr>
              <w:spacing w:after="0"/>
              <w:jc w:val="left"/>
              <w:rPr>
                <w:rFonts w:ascii="Verdana" w:eastAsia="Calibri" w:hAnsi="Verdana" w:cs="Times New Roman"/>
                <w:b/>
                <w:bCs w:val="0"/>
                <w:sz w:val="18"/>
                <w:szCs w:val="22"/>
                <w:lang w:val="en-US" w:eastAsia="en-US"/>
              </w:rPr>
            </w:pPr>
          </w:p>
        </w:tc>
        <w:tc>
          <w:tcPr>
            <w:tcW w:w="4918" w:type="dxa"/>
            <w:gridSpan w:val="2"/>
            <w:shd w:val="clear" w:color="auto" w:fill="auto"/>
          </w:tcPr>
          <w:p w14:paraId="7A464D8E" w14:textId="77777777" w:rsidR="00C713AD" w:rsidRPr="009A498C" w:rsidRDefault="00C713AD" w:rsidP="00971CD8">
            <w:pPr>
              <w:spacing w:after="0"/>
              <w:jc w:val="left"/>
              <w:rPr>
                <w:rFonts w:ascii="Verdana" w:eastAsia="Calibri" w:hAnsi="Verdana" w:cs="Times New Roman"/>
                <w:b/>
                <w:bCs w:val="0"/>
                <w:sz w:val="18"/>
                <w:szCs w:val="22"/>
                <w:lang w:val="en-US" w:eastAsia="en-US"/>
              </w:rPr>
            </w:pPr>
          </w:p>
        </w:tc>
      </w:tr>
      <w:tr w:rsidR="00C713AD" w:rsidRPr="001750C0" w14:paraId="4FFEA7CB" w14:textId="77777777" w:rsidTr="00971CD8">
        <w:tc>
          <w:tcPr>
            <w:tcW w:w="4936" w:type="dxa"/>
            <w:gridSpan w:val="2"/>
            <w:shd w:val="clear" w:color="auto" w:fill="auto"/>
          </w:tcPr>
          <w:p w14:paraId="6606B038"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Future Technology Devices International Limited (Taiwan)</w:t>
            </w:r>
          </w:p>
          <w:p w14:paraId="29A32EA2"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 xml:space="preserve">2F, No. 516, Sec. 1, </w:t>
            </w:r>
            <w:proofErr w:type="spellStart"/>
            <w:r w:rsidRPr="001750C0">
              <w:rPr>
                <w:rFonts w:ascii="Verdana" w:hAnsi="Verdana"/>
                <w:b w:val="0"/>
                <w:sz w:val="16"/>
                <w:szCs w:val="16"/>
              </w:rPr>
              <w:t>NeiHu</w:t>
            </w:r>
            <w:proofErr w:type="spellEnd"/>
            <w:r w:rsidRPr="001750C0">
              <w:rPr>
                <w:rFonts w:ascii="Verdana" w:hAnsi="Verdana"/>
                <w:b w:val="0"/>
                <w:sz w:val="16"/>
                <w:szCs w:val="16"/>
              </w:rPr>
              <w:t xml:space="preserve"> Road</w:t>
            </w:r>
          </w:p>
          <w:p w14:paraId="7440D1F8"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Taipei 114</w:t>
            </w:r>
          </w:p>
          <w:p w14:paraId="75C3FE1E" w14:textId="77777777" w:rsidR="00C713AD" w:rsidRPr="001750C0" w:rsidRDefault="00C713AD" w:rsidP="00971CD8">
            <w:pPr>
              <w:pStyle w:val="ContactAddress"/>
              <w:spacing w:before="0" w:after="0"/>
              <w:jc w:val="left"/>
              <w:rPr>
                <w:rFonts w:ascii="Verdana" w:hAnsi="Verdana"/>
                <w:b w:val="0"/>
                <w:sz w:val="16"/>
                <w:szCs w:val="16"/>
              </w:rPr>
            </w:pPr>
            <w:proofErr w:type="gramStart"/>
            <w:r w:rsidRPr="001750C0">
              <w:rPr>
                <w:rFonts w:ascii="Verdana" w:hAnsi="Verdana"/>
                <w:b w:val="0"/>
                <w:sz w:val="16"/>
                <w:szCs w:val="16"/>
              </w:rPr>
              <w:t>Taiwan ,</w:t>
            </w:r>
            <w:proofErr w:type="gramEnd"/>
            <w:r w:rsidRPr="001750C0">
              <w:rPr>
                <w:rFonts w:ascii="Verdana" w:hAnsi="Verdana"/>
                <w:b w:val="0"/>
                <w:sz w:val="16"/>
                <w:szCs w:val="16"/>
              </w:rPr>
              <w:t xml:space="preserve"> R.O.C.</w:t>
            </w:r>
          </w:p>
          <w:p w14:paraId="7AF8BBCE"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Tel: +886 (0) 2 8791 3570</w:t>
            </w:r>
          </w:p>
          <w:p w14:paraId="3349D83B" w14:textId="77777777" w:rsidR="00C713AD" w:rsidRPr="00D41AAA" w:rsidRDefault="00C713AD" w:rsidP="00971CD8">
            <w:pPr>
              <w:pStyle w:val="ContactAddress"/>
              <w:spacing w:before="0" w:after="0"/>
              <w:jc w:val="left"/>
              <w:rPr>
                <w:rFonts w:eastAsia="Calibri" w:cs="Times New Roman"/>
                <w:b w:val="0"/>
                <w:szCs w:val="22"/>
                <w:lang w:val="en-US" w:eastAsia="en-US"/>
              </w:rPr>
            </w:pPr>
            <w:r w:rsidRPr="001750C0">
              <w:rPr>
                <w:rFonts w:ascii="Verdana" w:hAnsi="Verdana"/>
                <w:b w:val="0"/>
                <w:sz w:val="16"/>
                <w:szCs w:val="16"/>
              </w:rPr>
              <w:t>Fax: +886 (0) 2 8791 3576</w:t>
            </w:r>
          </w:p>
        </w:tc>
        <w:tc>
          <w:tcPr>
            <w:tcW w:w="4918" w:type="dxa"/>
            <w:gridSpan w:val="2"/>
            <w:shd w:val="clear" w:color="auto" w:fill="auto"/>
          </w:tcPr>
          <w:p w14:paraId="32F915CB"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Future Technology Devices International Limited (China)</w:t>
            </w:r>
          </w:p>
          <w:p w14:paraId="18C5D5BB"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 xml:space="preserve">Room 1103, No. 666 West </w:t>
            </w:r>
            <w:proofErr w:type="spellStart"/>
            <w:r w:rsidRPr="001750C0">
              <w:rPr>
                <w:rFonts w:ascii="Verdana" w:hAnsi="Verdana"/>
                <w:b w:val="0"/>
                <w:sz w:val="16"/>
                <w:szCs w:val="16"/>
              </w:rPr>
              <w:t>Huaihai</w:t>
            </w:r>
            <w:proofErr w:type="spellEnd"/>
            <w:r w:rsidRPr="001750C0">
              <w:rPr>
                <w:rFonts w:ascii="Verdana" w:hAnsi="Verdana"/>
                <w:b w:val="0"/>
                <w:sz w:val="16"/>
                <w:szCs w:val="16"/>
              </w:rPr>
              <w:t xml:space="preserve"> Road,</w:t>
            </w:r>
          </w:p>
          <w:p w14:paraId="78A51742"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Shanghai, 200052</w:t>
            </w:r>
          </w:p>
          <w:p w14:paraId="707A453F"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China</w:t>
            </w:r>
          </w:p>
          <w:p w14:paraId="1DBF6EE9"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Tel: +86 21 62351596</w:t>
            </w:r>
          </w:p>
          <w:p w14:paraId="540E9F35" w14:textId="77777777" w:rsidR="00C713AD" w:rsidRPr="00D41AAA" w:rsidRDefault="00C713AD" w:rsidP="00971CD8">
            <w:pPr>
              <w:pStyle w:val="ContactAddress"/>
              <w:spacing w:before="0" w:after="0"/>
              <w:jc w:val="left"/>
              <w:rPr>
                <w:rFonts w:eastAsia="Calibri" w:cs="Times New Roman"/>
                <w:b w:val="0"/>
                <w:szCs w:val="22"/>
                <w:lang w:val="en-US" w:eastAsia="en-US"/>
              </w:rPr>
            </w:pPr>
            <w:r w:rsidRPr="001750C0">
              <w:rPr>
                <w:rFonts w:ascii="Verdana" w:hAnsi="Verdana"/>
                <w:b w:val="0"/>
                <w:sz w:val="16"/>
                <w:szCs w:val="16"/>
              </w:rPr>
              <w:t>Fax: +86 21 62351595</w:t>
            </w:r>
          </w:p>
        </w:tc>
      </w:tr>
      <w:tr w:rsidR="00C713AD" w:rsidRPr="001750C0" w14:paraId="6E30379E" w14:textId="77777777" w:rsidTr="00971CD8">
        <w:tc>
          <w:tcPr>
            <w:tcW w:w="4936" w:type="dxa"/>
            <w:gridSpan w:val="2"/>
            <w:shd w:val="clear" w:color="auto" w:fill="auto"/>
          </w:tcPr>
          <w:p w14:paraId="7777F407" w14:textId="77777777" w:rsidR="00C713AD" w:rsidRPr="001750C0" w:rsidRDefault="00C713AD" w:rsidP="00971CD8">
            <w:pPr>
              <w:pStyle w:val="ContactAddress"/>
              <w:rPr>
                <w:rFonts w:ascii="Verdana" w:hAnsi="Verdana"/>
                <w:b w:val="0"/>
                <w:sz w:val="16"/>
                <w:szCs w:val="16"/>
              </w:rPr>
            </w:pPr>
          </w:p>
        </w:tc>
        <w:tc>
          <w:tcPr>
            <w:tcW w:w="4918" w:type="dxa"/>
            <w:gridSpan w:val="2"/>
            <w:shd w:val="clear" w:color="auto" w:fill="auto"/>
          </w:tcPr>
          <w:p w14:paraId="4FD9B637" w14:textId="77777777" w:rsidR="00C713AD" w:rsidRPr="001750C0" w:rsidRDefault="00C713AD" w:rsidP="00971CD8">
            <w:pPr>
              <w:pStyle w:val="ContactAddress"/>
              <w:rPr>
                <w:rFonts w:ascii="Verdana" w:hAnsi="Verdana"/>
                <w:b w:val="0"/>
                <w:sz w:val="16"/>
                <w:szCs w:val="16"/>
              </w:rPr>
            </w:pPr>
          </w:p>
        </w:tc>
      </w:tr>
      <w:tr w:rsidR="00C713AD" w:rsidRPr="001750C0" w14:paraId="7E6EE693" w14:textId="77777777" w:rsidTr="00971CD8">
        <w:tc>
          <w:tcPr>
            <w:tcW w:w="2454" w:type="dxa"/>
            <w:shd w:val="clear" w:color="auto" w:fill="auto"/>
          </w:tcPr>
          <w:p w14:paraId="4AD287DB"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E-mail (Sales)</w:t>
            </w:r>
          </w:p>
        </w:tc>
        <w:tc>
          <w:tcPr>
            <w:tcW w:w="2482" w:type="dxa"/>
            <w:shd w:val="clear" w:color="auto" w:fill="auto"/>
            <w:vAlign w:val="center"/>
          </w:tcPr>
          <w:p w14:paraId="09B2C649" w14:textId="77777777" w:rsidR="00C713AD" w:rsidRPr="001750C0" w:rsidRDefault="00BC47DF" w:rsidP="00971CD8">
            <w:pPr>
              <w:pStyle w:val="ContactAddress"/>
              <w:spacing w:before="0" w:after="0"/>
              <w:jc w:val="left"/>
              <w:rPr>
                <w:rStyle w:val="Hyperlink"/>
                <w:rFonts w:ascii="Verdana" w:hAnsi="Verdana"/>
                <w:b w:val="0"/>
                <w:bCs w:val="0"/>
                <w:sz w:val="16"/>
                <w:szCs w:val="16"/>
              </w:rPr>
            </w:pPr>
            <w:hyperlink r:id="rId23" w:history="1">
              <w:r w:rsidR="00C713AD" w:rsidRPr="001750C0">
                <w:rPr>
                  <w:rStyle w:val="Hyperlink"/>
                  <w:rFonts w:ascii="Verdana" w:hAnsi="Verdana"/>
                  <w:b w:val="0"/>
                  <w:bCs w:val="0"/>
                  <w:sz w:val="16"/>
                  <w:szCs w:val="16"/>
                </w:rPr>
                <w:t>tw.sales1@ftdichip.com</w:t>
              </w:r>
            </w:hyperlink>
          </w:p>
        </w:tc>
        <w:tc>
          <w:tcPr>
            <w:tcW w:w="2455" w:type="dxa"/>
            <w:shd w:val="clear" w:color="auto" w:fill="auto"/>
          </w:tcPr>
          <w:p w14:paraId="2A6D9D50"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E-mail (Sales)</w:t>
            </w:r>
          </w:p>
        </w:tc>
        <w:tc>
          <w:tcPr>
            <w:tcW w:w="2463" w:type="dxa"/>
            <w:shd w:val="clear" w:color="auto" w:fill="auto"/>
            <w:vAlign w:val="center"/>
          </w:tcPr>
          <w:p w14:paraId="4A38C1C8" w14:textId="77777777" w:rsidR="00C713AD" w:rsidRPr="001750C0" w:rsidRDefault="00BC47DF" w:rsidP="00971CD8">
            <w:pPr>
              <w:pStyle w:val="ContactAddress"/>
              <w:spacing w:before="0" w:after="0"/>
              <w:jc w:val="left"/>
              <w:rPr>
                <w:rStyle w:val="Hyperlink"/>
                <w:rFonts w:ascii="Verdana" w:hAnsi="Verdana"/>
                <w:b w:val="0"/>
                <w:bCs w:val="0"/>
                <w:sz w:val="16"/>
                <w:szCs w:val="16"/>
              </w:rPr>
            </w:pPr>
            <w:hyperlink r:id="rId24" w:history="1">
              <w:r w:rsidR="00C713AD" w:rsidRPr="001750C0">
                <w:rPr>
                  <w:rStyle w:val="Hyperlink"/>
                  <w:rFonts w:ascii="Verdana" w:hAnsi="Verdana"/>
                  <w:b w:val="0"/>
                  <w:bCs w:val="0"/>
                  <w:sz w:val="16"/>
                  <w:szCs w:val="16"/>
                </w:rPr>
                <w:t>cn.sales@ftdichip.com</w:t>
              </w:r>
            </w:hyperlink>
          </w:p>
        </w:tc>
      </w:tr>
      <w:tr w:rsidR="00C713AD" w:rsidRPr="001750C0" w14:paraId="334C91CF" w14:textId="77777777" w:rsidTr="00971CD8">
        <w:tc>
          <w:tcPr>
            <w:tcW w:w="2454" w:type="dxa"/>
            <w:shd w:val="clear" w:color="auto" w:fill="auto"/>
          </w:tcPr>
          <w:p w14:paraId="7F909C32"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E-mail (Support)</w:t>
            </w:r>
          </w:p>
        </w:tc>
        <w:tc>
          <w:tcPr>
            <w:tcW w:w="2482" w:type="dxa"/>
            <w:shd w:val="clear" w:color="auto" w:fill="auto"/>
            <w:vAlign w:val="center"/>
          </w:tcPr>
          <w:p w14:paraId="69C521AC" w14:textId="77777777" w:rsidR="00C713AD" w:rsidRPr="001750C0" w:rsidRDefault="00BC47DF" w:rsidP="00971CD8">
            <w:pPr>
              <w:pStyle w:val="ContactAddress"/>
              <w:spacing w:before="0" w:after="0"/>
              <w:jc w:val="left"/>
              <w:rPr>
                <w:rStyle w:val="Hyperlink"/>
                <w:rFonts w:ascii="Verdana" w:hAnsi="Verdana"/>
                <w:b w:val="0"/>
                <w:bCs w:val="0"/>
                <w:sz w:val="16"/>
                <w:szCs w:val="16"/>
              </w:rPr>
            </w:pPr>
            <w:hyperlink r:id="rId25" w:history="1">
              <w:r w:rsidR="00C713AD" w:rsidRPr="001750C0">
                <w:rPr>
                  <w:rStyle w:val="Hyperlink"/>
                  <w:rFonts w:ascii="Verdana" w:hAnsi="Verdana"/>
                  <w:b w:val="0"/>
                  <w:bCs w:val="0"/>
                  <w:sz w:val="16"/>
                  <w:szCs w:val="16"/>
                </w:rPr>
                <w:t>tw.support1@ftdichip.com</w:t>
              </w:r>
            </w:hyperlink>
          </w:p>
        </w:tc>
        <w:tc>
          <w:tcPr>
            <w:tcW w:w="2455" w:type="dxa"/>
            <w:shd w:val="clear" w:color="auto" w:fill="auto"/>
          </w:tcPr>
          <w:p w14:paraId="4AA9B8E6"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E-mail (Support)</w:t>
            </w:r>
          </w:p>
        </w:tc>
        <w:tc>
          <w:tcPr>
            <w:tcW w:w="2463" w:type="dxa"/>
            <w:shd w:val="clear" w:color="auto" w:fill="auto"/>
            <w:vAlign w:val="center"/>
          </w:tcPr>
          <w:p w14:paraId="6C271B3B" w14:textId="77777777" w:rsidR="00C713AD" w:rsidRPr="001750C0" w:rsidRDefault="00BC47DF" w:rsidP="00971CD8">
            <w:pPr>
              <w:pStyle w:val="ContactAddress"/>
              <w:spacing w:before="0" w:after="0"/>
              <w:jc w:val="left"/>
              <w:rPr>
                <w:rStyle w:val="Hyperlink"/>
                <w:rFonts w:ascii="Verdana" w:hAnsi="Verdana"/>
                <w:b w:val="0"/>
                <w:bCs w:val="0"/>
                <w:sz w:val="16"/>
                <w:szCs w:val="16"/>
              </w:rPr>
            </w:pPr>
            <w:hyperlink r:id="rId26" w:history="1">
              <w:r w:rsidR="00C713AD" w:rsidRPr="001750C0">
                <w:rPr>
                  <w:rStyle w:val="Hyperlink"/>
                  <w:rFonts w:ascii="Verdana" w:hAnsi="Verdana"/>
                  <w:b w:val="0"/>
                  <w:bCs w:val="0"/>
                  <w:sz w:val="16"/>
                  <w:szCs w:val="16"/>
                </w:rPr>
                <w:t>cn.support@ftdichip.com</w:t>
              </w:r>
            </w:hyperlink>
          </w:p>
        </w:tc>
      </w:tr>
      <w:tr w:rsidR="00C713AD" w:rsidRPr="001750C0" w14:paraId="3312FD28" w14:textId="77777777" w:rsidTr="00971CD8">
        <w:tc>
          <w:tcPr>
            <w:tcW w:w="2454" w:type="dxa"/>
            <w:shd w:val="clear" w:color="auto" w:fill="auto"/>
          </w:tcPr>
          <w:p w14:paraId="1B8270EB"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E-mail (General Enquiries)</w:t>
            </w:r>
          </w:p>
        </w:tc>
        <w:tc>
          <w:tcPr>
            <w:tcW w:w="2482" w:type="dxa"/>
            <w:shd w:val="clear" w:color="auto" w:fill="auto"/>
            <w:vAlign w:val="center"/>
          </w:tcPr>
          <w:p w14:paraId="76329C1E" w14:textId="77777777" w:rsidR="00C713AD" w:rsidRPr="001750C0" w:rsidRDefault="00BC47DF" w:rsidP="00971CD8">
            <w:pPr>
              <w:pStyle w:val="ContactAddress"/>
              <w:spacing w:before="0" w:after="0"/>
              <w:jc w:val="left"/>
              <w:rPr>
                <w:rStyle w:val="Hyperlink"/>
                <w:rFonts w:ascii="Verdana" w:hAnsi="Verdana"/>
                <w:b w:val="0"/>
                <w:bCs w:val="0"/>
                <w:sz w:val="16"/>
                <w:szCs w:val="16"/>
              </w:rPr>
            </w:pPr>
            <w:hyperlink r:id="rId27" w:history="1">
              <w:r w:rsidR="00C713AD" w:rsidRPr="001750C0">
                <w:rPr>
                  <w:rStyle w:val="Hyperlink"/>
                  <w:rFonts w:ascii="Verdana" w:hAnsi="Verdana"/>
                  <w:b w:val="0"/>
                  <w:bCs w:val="0"/>
                  <w:sz w:val="16"/>
                  <w:szCs w:val="16"/>
                </w:rPr>
                <w:t>tw.admin1@ftdichip.com</w:t>
              </w:r>
            </w:hyperlink>
          </w:p>
        </w:tc>
        <w:tc>
          <w:tcPr>
            <w:tcW w:w="2455" w:type="dxa"/>
            <w:shd w:val="clear" w:color="auto" w:fill="auto"/>
          </w:tcPr>
          <w:p w14:paraId="0E9C264F" w14:textId="77777777" w:rsidR="00C713AD" w:rsidRPr="001750C0" w:rsidRDefault="00C713AD" w:rsidP="00971CD8">
            <w:pPr>
              <w:pStyle w:val="ContactAddress"/>
              <w:spacing w:before="0" w:after="0"/>
              <w:jc w:val="left"/>
              <w:rPr>
                <w:rFonts w:ascii="Verdana" w:hAnsi="Verdana"/>
                <w:b w:val="0"/>
                <w:sz w:val="16"/>
                <w:szCs w:val="16"/>
              </w:rPr>
            </w:pPr>
            <w:r w:rsidRPr="001750C0">
              <w:rPr>
                <w:rFonts w:ascii="Verdana" w:hAnsi="Verdana"/>
                <w:b w:val="0"/>
                <w:sz w:val="16"/>
                <w:szCs w:val="16"/>
              </w:rPr>
              <w:t>E-mail (General Enquiries)</w:t>
            </w:r>
          </w:p>
        </w:tc>
        <w:tc>
          <w:tcPr>
            <w:tcW w:w="2463" w:type="dxa"/>
            <w:shd w:val="clear" w:color="auto" w:fill="auto"/>
            <w:vAlign w:val="center"/>
          </w:tcPr>
          <w:p w14:paraId="17765E79" w14:textId="77777777" w:rsidR="00C713AD" w:rsidRPr="001750C0" w:rsidRDefault="00BC47DF" w:rsidP="00971CD8">
            <w:pPr>
              <w:pStyle w:val="ContactAddress"/>
              <w:spacing w:before="0" w:after="0"/>
              <w:jc w:val="left"/>
              <w:rPr>
                <w:rStyle w:val="Hyperlink"/>
                <w:rFonts w:ascii="Verdana" w:hAnsi="Verdana"/>
                <w:b w:val="0"/>
                <w:bCs w:val="0"/>
                <w:sz w:val="16"/>
                <w:szCs w:val="16"/>
              </w:rPr>
            </w:pPr>
            <w:hyperlink r:id="rId28" w:history="1">
              <w:r w:rsidR="00C713AD" w:rsidRPr="001750C0">
                <w:rPr>
                  <w:rStyle w:val="Hyperlink"/>
                  <w:rFonts w:ascii="Verdana" w:hAnsi="Verdana"/>
                  <w:b w:val="0"/>
                  <w:bCs w:val="0"/>
                  <w:sz w:val="16"/>
                  <w:szCs w:val="16"/>
                </w:rPr>
                <w:t>cn.admin@ftdichip.com</w:t>
              </w:r>
            </w:hyperlink>
          </w:p>
        </w:tc>
      </w:tr>
    </w:tbl>
    <w:p w14:paraId="7A86C005" w14:textId="77777777" w:rsidR="00C713AD" w:rsidRDefault="00C713AD" w:rsidP="00C713AD">
      <w:pPr>
        <w:rPr>
          <w:lang w:val="en-SG" w:eastAsia="en-SG"/>
        </w:rPr>
      </w:pPr>
    </w:p>
    <w:tbl>
      <w:tblPr>
        <w:tblW w:w="0" w:type="auto"/>
        <w:tblLook w:val="04A0" w:firstRow="1" w:lastRow="0" w:firstColumn="1" w:lastColumn="0" w:noHBand="0" w:noVBand="1"/>
      </w:tblPr>
      <w:tblGrid>
        <w:gridCol w:w="2149"/>
        <w:gridCol w:w="2152"/>
      </w:tblGrid>
      <w:tr w:rsidR="00C713AD" w:rsidRPr="001750C0" w14:paraId="22FE97BF" w14:textId="77777777" w:rsidTr="00971CD8">
        <w:trPr>
          <w:trHeight w:val="263"/>
        </w:trPr>
        <w:tc>
          <w:tcPr>
            <w:tcW w:w="2149" w:type="dxa"/>
            <w:vAlign w:val="center"/>
          </w:tcPr>
          <w:p w14:paraId="1E816D84" w14:textId="77777777" w:rsidR="00C713AD" w:rsidRPr="001750C0" w:rsidRDefault="00C713AD" w:rsidP="00971CD8">
            <w:pPr>
              <w:rPr>
                <w:rFonts w:ascii="Verdana" w:hAnsi="Verdana"/>
                <w:b/>
                <w:sz w:val="18"/>
                <w:szCs w:val="18"/>
              </w:rPr>
            </w:pPr>
            <w:r w:rsidRPr="001750C0">
              <w:rPr>
                <w:rFonts w:ascii="Verdana" w:hAnsi="Verdana"/>
                <w:b/>
                <w:szCs w:val="18"/>
              </w:rPr>
              <w:t>Web Site</w:t>
            </w:r>
          </w:p>
          <w:p w14:paraId="6653116E" w14:textId="77777777" w:rsidR="00C713AD" w:rsidRPr="001750C0" w:rsidRDefault="00BC47DF" w:rsidP="00971CD8">
            <w:pPr>
              <w:pStyle w:val="ContactAddress"/>
              <w:rPr>
                <w:rFonts w:ascii="Verdana" w:hAnsi="Verdana"/>
                <w:b w:val="0"/>
                <w:sz w:val="16"/>
                <w:szCs w:val="16"/>
              </w:rPr>
            </w:pPr>
            <w:hyperlink r:id="rId29" w:history="1">
              <w:r w:rsidR="00C713AD" w:rsidRPr="001750C0">
                <w:rPr>
                  <w:rStyle w:val="Hyperlink"/>
                  <w:rFonts w:ascii="Verdana" w:hAnsi="Verdana"/>
                  <w:b w:val="0"/>
                  <w:sz w:val="16"/>
                  <w:szCs w:val="16"/>
                </w:rPr>
                <w:t>http://ftdichip.com</w:t>
              </w:r>
            </w:hyperlink>
          </w:p>
          <w:p w14:paraId="1BD096CF" w14:textId="77777777" w:rsidR="00C713AD" w:rsidRPr="001750C0" w:rsidRDefault="00C713AD" w:rsidP="00971CD8">
            <w:pPr>
              <w:pStyle w:val="ContactAddress"/>
              <w:ind w:right="-330"/>
              <w:rPr>
                <w:rFonts w:ascii="Verdana" w:hAnsi="Verdana"/>
                <w:b w:val="0"/>
              </w:rPr>
            </w:pPr>
          </w:p>
          <w:p w14:paraId="2C36419E" w14:textId="77777777" w:rsidR="00C713AD" w:rsidRPr="001750C0" w:rsidRDefault="00C713AD" w:rsidP="00971CD8">
            <w:pPr>
              <w:rPr>
                <w:rFonts w:ascii="Verdana" w:hAnsi="Verdana"/>
              </w:rPr>
            </w:pPr>
          </w:p>
        </w:tc>
        <w:tc>
          <w:tcPr>
            <w:tcW w:w="2152" w:type="dxa"/>
            <w:vAlign w:val="center"/>
          </w:tcPr>
          <w:p w14:paraId="388009A4" w14:textId="77777777" w:rsidR="00C713AD" w:rsidRPr="001750C0" w:rsidRDefault="00C713AD" w:rsidP="00971CD8">
            <w:pPr>
              <w:pStyle w:val="ContactAddress"/>
              <w:ind w:right="-330"/>
              <w:rPr>
                <w:rFonts w:ascii="Verdana" w:hAnsi="Verdana"/>
                <w:b w:val="0"/>
              </w:rPr>
            </w:pPr>
          </w:p>
        </w:tc>
      </w:tr>
    </w:tbl>
    <w:p w14:paraId="1C103296" w14:textId="77777777" w:rsidR="00C713AD" w:rsidRPr="009A498C" w:rsidRDefault="00C713AD" w:rsidP="00C713AD">
      <w:pPr>
        <w:ind w:right="-330"/>
        <w:rPr>
          <w:rFonts w:ascii="Verdana" w:hAnsi="Verdana"/>
          <w:b/>
          <w:sz w:val="18"/>
          <w:szCs w:val="18"/>
        </w:rPr>
      </w:pPr>
      <w:r w:rsidRPr="009A498C">
        <w:rPr>
          <w:rFonts w:ascii="Verdana" w:hAnsi="Verdana"/>
          <w:b/>
          <w:sz w:val="18"/>
          <w:szCs w:val="18"/>
        </w:rPr>
        <w:t>Distributor and Sales Representatives</w:t>
      </w:r>
    </w:p>
    <w:p w14:paraId="347160CF" w14:textId="77777777" w:rsidR="00C713AD" w:rsidRPr="009A498C" w:rsidRDefault="00C713AD" w:rsidP="00C713AD">
      <w:pPr>
        <w:rPr>
          <w:rFonts w:ascii="Verdana" w:hAnsi="Verdana"/>
          <w:sz w:val="16"/>
          <w:szCs w:val="16"/>
        </w:rPr>
      </w:pPr>
      <w:r w:rsidRPr="009A498C">
        <w:rPr>
          <w:rFonts w:ascii="Verdana" w:hAnsi="Verdana"/>
          <w:sz w:val="16"/>
          <w:szCs w:val="16"/>
        </w:rPr>
        <w:t xml:space="preserve">Please visit the Sales Network page of the </w:t>
      </w:r>
      <w:hyperlink r:id="rId30" w:history="1">
        <w:r w:rsidRPr="009A498C">
          <w:rPr>
            <w:rStyle w:val="Hyperlink"/>
            <w:rFonts w:ascii="Verdana" w:hAnsi="Verdana"/>
            <w:sz w:val="16"/>
            <w:szCs w:val="16"/>
          </w:rPr>
          <w:t>FTDI Web site</w:t>
        </w:r>
      </w:hyperlink>
      <w:r w:rsidRPr="009A498C">
        <w:rPr>
          <w:rFonts w:ascii="Verdana" w:hAnsi="Verdana"/>
          <w:sz w:val="16"/>
          <w:szCs w:val="16"/>
        </w:rPr>
        <w:t xml:space="preserve"> for the contact details of our distributor(s) and sales representative(s) in your country.</w:t>
      </w:r>
    </w:p>
    <w:p w14:paraId="7C9BC780" w14:textId="77777777" w:rsidR="00C713AD" w:rsidRPr="009A498C" w:rsidRDefault="00C713AD" w:rsidP="00C713AD">
      <w:pPr>
        <w:rPr>
          <w:rFonts w:ascii="Verdana" w:hAnsi="Verdana"/>
        </w:rPr>
      </w:pPr>
    </w:p>
    <w:p w14:paraId="7F4185B0" w14:textId="77777777" w:rsidR="00C713AD" w:rsidRPr="009A498C" w:rsidRDefault="00C713AD" w:rsidP="00C713AD">
      <w:pPr>
        <w:rPr>
          <w:rFonts w:ascii="Verdana" w:hAnsi="Verdana"/>
        </w:rPr>
      </w:pPr>
    </w:p>
    <w:p w14:paraId="0FB2AB73" w14:textId="77777777" w:rsidR="00C713AD" w:rsidRPr="009A498C" w:rsidRDefault="00C713AD" w:rsidP="00C713AD">
      <w:pPr>
        <w:rPr>
          <w:rFonts w:ascii="Verdana" w:hAnsi="Verdana"/>
          <w:sz w:val="14"/>
          <w:szCs w:val="14"/>
        </w:rPr>
      </w:pPr>
      <w:r w:rsidRPr="009A498C">
        <w:rPr>
          <w:rFonts w:ascii="Verdana" w:hAnsi="Verdana"/>
          <w:sz w:val="14"/>
          <w:szCs w:val="14"/>
        </w:rPr>
        <w:t>System and equipment manufacturers and designers are responsible to ensure that their systems, and any Future Technology Devices International Ltd (FTDI) devices incorporated in their systems, meet all applicable safety, regulatory and system-level performance requirements. All application-related information in this document (including application descriptions, suggested FTDI devices and other materials) is provided for reference only. While FTDI has taken care to assure it is accurate, this information is subject to customer confirmation, and FTDI disclaims all liability for system designs and for any applications assistance provided by FTDI. Use of FTDI devices in life support and/or safety applications is entirely at the user’s risk, and the user agrees to defend, indemnify and hold harmless FTDI from any and all damages, claims, suits or expense resulting from such use. This document is subject to change without notice. No freedom to use patents or other intellectual property rights is implied by the publication of this document. Neither the whole nor any part of the information contained in, or the product described in this document, may be adapted or reproduced in any material or electronic form without the prior written consent of the copyright holder. Future Technology Devices International Ltd, Unit 1, 2 Seaward Place, Centurion Business Park, Glasgow G41 1HH, United Kingdom. Scotland Registered Company Number: SC136640</w:t>
      </w:r>
    </w:p>
    <w:p w14:paraId="36E0A652" w14:textId="77777777" w:rsidR="00C713AD" w:rsidRPr="009A498C" w:rsidRDefault="00C713AD" w:rsidP="00C713AD">
      <w:pPr>
        <w:pStyle w:val="Heading1"/>
        <w:rPr>
          <w:rFonts w:ascii="Verdana" w:hAnsi="Verdana" w:cs="ONCPJN+Arial,Bold"/>
          <w:bCs w:val="0"/>
          <w:color w:val="000000"/>
          <w:sz w:val="28"/>
          <w:szCs w:val="28"/>
        </w:rPr>
      </w:pPr>
      <w:bookmarkStart w:id="157" w:name="_Toc447727835"/>
      <w:bookmarkStart w:id="158" w:name="_Toc454282567"/>
      <w:bookmarkStart w:id="159" w:name="_Toc467247680"/>
      <w:bookmarkStart w:id="160" w:name="_Toc467686745"/>
      <w:bookmarkStart w:id="161" w:name="_Toc473108803"/>
      <w:bookmarkStart w:id="162" w:name="_Toc473115599"/>
      <w:bookmarkStart w:id="163" w:name="_Toc473204281"/>
      <w:bookmarkStart w:id="164" w:name="_Toc475622725"/>
      <w:bookmarkStart w:id="165" w:name="_Toc499311638"/>
      <w:r w:rsidRPr="009A498C">
        <w:rPr>
          <w:rFonts w:ascii="Verdana" w:hAnsi="Verdana" w:cs="ONCPJN+Arial,Bold"/>
          <w:bCs w:val="0"/>
          <w:color w:val="000000"/>
          <w:sz w:val="28"/>
          <w:szCs w:val="28"/>
        </w:rPr>
        <w:lastRenderedPageBreak/>
        <w:t xml:space="preserve">Appendix </w:t>
      </w:r>
      <w:proofErr w:type="gramStart"/>
      <w:r w:rsidRPr="009A498C">
        <w:rPr>
          <w:rFonts w:ascii="Verdana" w:hAnsi="Verdana" w:cs="ONCPJN+Arial,Bold"/>
          <w:bCs w:val="0"/>
          <w:color w:val="000000"/>
          <w:sz w:val="28"/>
          <w:szCs w:val="28"/>
        </w:rPr>
        <w:t>A</w:t>
      </w:r>
      <w:proofErr w:type="gramEnd"/>
      <w:r w:rsidRPr="009A498C">
        <w:rPr>
          <w:rFonts w:ascii="Verdana" w:hAnsi="Verdana" w:cs="ONCPJN+Arial,Bold"/>
          <w:bCs w:val="0"/>
          <w:color w:val="000000"/>
          <w:sz w:val="28"/>
          <w:szCs w:val="28"/>
        </w:rPr>
        <w:t xml:space="preserve"> - References</w:t>
      </w:r>
      <w:bookmarkEnd w:id="157"/>
      <w:bookmarkEnd w:id="158"/>
      <w:bookmarkEnd w:id="159"/>
      <w:bookmarkEnd w:id="160"/>
      <w:bookmarkEnd w:id="161"/>
      <w:bookmarkEnd w:id="162"/>
      <w:bookmarkEnd w:id="163"/>
      <w:bookmarkEnd w:id="164"/>
      <w:bookmarkEnd w:id="165"/>
    </w:p>
    <w:p w14:paraId="63596BC8" w14:textId="77777777" w:rsidR="00C713AD" w:rsidRPr="009A498C" w:rsidRDefault="00C713AD" w:rsidP="00C713AD">
      <w:pPr>
        <w:pStyle w:val="Heading2"/>
        <w:ind w:left="576" w:hanging="576"/>
        <w:rPr>
          <w:rFonts w:ascii="Verdana" w:hAnsi="Verdana"/>
          <w:sz w:val="26"/>
          <w:szCs w:val="26"/>
        </w:rPr>
      </w:pPr>
      <w:bookmarkStart w:id="166" w:name="_Toc445199270"/>
      <w:bookmarkStart w:id="167" w:name="_Toc447727836"/>
      <w:bookmarkStart w:id="168" w:name="_Toc454282568"/>
      <w:bookmarkStart w:id="169" w:name="_Toc467247681"/>
      <w:bookmarkStart w:id="170" w:name="_Toc467686746"/>
      <w:bookmarkStart w:id="171" w:name="_Toc473108804"/>
      <w:bookmarkStart w:id="172" w:name="_Toc473115600"/>
      <w:bookmarkStart w:id="173" w:name="_Toc473204282"/>
      <w:bookmarkStart w:id="174" w:name="_Toc475622726"/>
      <w:bookmarkStart w:id="175" w:name="_Toc499311639"/>
      <w:r w:rsidRPr="009A498C">
        <w:rPr>
          <w:rFonts w:ascii="Verdana" w:hAnsi="Verdana"/>
          <w:sz w:val="26"/>
          <w:szCs w:val="26"/>
        </w:rPr>
        <w:t>Document References</w:t>
      </w:r>
      <w:bookmarkEnd w:id="166"/>
      <w:bookmarkEnd w:id="167"/>
      <w:bookmarkEnd w:id="168"/>
      <w:bookmarkEnd w:id="169"/>
      <w:bookmarkEnd w:id="170"/>
      <w:bookmarkEnd w:id="171"/>
      <w:bookmarkEnd w:id="172"/>
      <w:bookmarkEnd w:id="173"/>
      <w:bookmarkEnd w:id="174"/>
      <w:bookmarkEnd w:id="175"/>
    </w:p>
    <w:p w14:paraId="7888C93F" w14:textId="77777777" w:rsidR="00C713AD" w:rsidRPr="00633FFA" w:rsidRDefault="00BC47DF" w:rsidP="00C713AD">
      <w:pPr>
        <w:rPr>
          <w:rFonts w:ascii="Verdana" w:hAnsi="Verdana"/>
          <w:sz w:val="18"/>
          <w:szCs w:val="18"/>
          <w:lang w:val="en-SG" w:eastAsia="en-SG"/>
        </w:rPr>
      </w:pPr>
      <w:hyperlink r:id="rId31" w:history="1">
        <w:r w:rsidR="00C713AD" w:rsidRPr="001C7AAA">
          <w:rPr>
            <w:rStyle w:val="Hyperlink"/>
            <w:rFonts w:ascii="Verdana" w:hAnsi="Verdana"/>
            <w:sz w:val="18"/>
            <w:szCs w:val="18"/>
          </w:rPr>
          <w:t>FT602</w:t>
        </w:r>
        <w:r w:rsidR="00C713AD" w:rsidRPr="00633FFA">
          <w:rPr>
            <w:rStyle w:val="Hyperlink"/>
            <w:rFonts w:ascii="Verdana" w:hAnsi="Verdana"/>
            <w:sz w:val="18"/>
            <w:szCs w:val="18"/>
          </w:rPr>
          <w:t xml:space="preserve"> IC Datasheet</w:t>
        </w:r>
      </w:hyperlink>
    </w:p>
    <w:p w14:paraId="329D5DD0" w14:textId="77777777" w:rsidR="00C713AD" w:rsidRPr="00633FFA" w:rsidRDefault="00BC47DF" w:rsidP="00C713AD">
      <w:pPr>
        <w:rPr>
          <w:rFonts w:ascii="Verdana" w:hAnsi="Verdana"/>
          <w:sz w:val="18"/>
          <w:szCs w:val="18"/>
          <w:lang w:val="en-SG" w:eastAsia="zh-TW"/>
        </w:rPr>
      </w:pPr>
      <w:hyperlink r:id="rId32" w:history="1">
        <w:r w:rsidR="00C713AD" w:rsidRPr="00633FFA">
          <w:rPr>
            <w:rStyle w:val="Hyperlink"/>
            <w:rFonts w:ascii="Verdana" w:hAnsi="Verdana"/>
            <w:sz w:val="18"/>
            <w:szCs w:val="18"/>
            <w:lang w:val="en-SG" w:eastAsia="zh-TW"/>
          </w:rPr>
          <w:t>UMFT602x Datasheet</w:t>
        </w:r>
      </w:hyperlink>
    </w:p>
    <w:p w14:paraId="5A24CC01" w14:textId="77777777" w:rsidR="00C713AD" w:rsidRDefault="00BC47DF" w:rsidP="00C713AD">
      <w:pPr>
        <w:rPr>
          <w:rFonts w:ascii="Verdana" w:hAnsi="Verdana"/>
          <w:sz w:val="18"/>
          <w:szCs w:val="18"/>
          <w:lang w:val="en-SG" w:eastAsia="zh-TW"/>
        </w:rPr>
      </w:pPr>
      <w:hyperlink r:id="rId33" w:history="1">
        <w:r w:rsidR="00C713AD" w:rsidRPr="00633FFA">
          <w:rPr>
            <w:rStyle w:val="Hyperlink"/>
            <w:rFonts w:ascii="Verdana" w:hAnsi="Verdana"/>
            <w:sz w:val="18"/>
            <w:szCs w:val="18"/>
            <w:lang w:val="en-SG" w:eastAsia="zh-TW"/>
          </w:rPr>
          <w:t>Altera Cyclone V</w:t>
        </w:r>
      </w:hyperlink>
    </w:p>
    <w:p w14:paraId="50B31B3A" w14:textId="77777777" w:rsidR="00C713AD" w:rsidRDefault="00C713AD" w:rsidP="00C713AD">
      <w:pPr>
        <w:rPr>
          <w:rFonts w:ascii="Verdana" w:hAnsi="Verdana"/>
          <w:b/>
          <w:sz w:val="18"/>
          <w:szCs w:val="18"/>
          <w:lang w:val="en-SG" w:eastAsia="zh-TW"/>
        </w:rPr>
      </w:pPr>
    </w:p>
    <w:p w14:paraId="3D3C685C" w14:textId="77777777" w:rsidR="00C713AD" w:rsidRDefault="00C713AD" w:rsidP="00C713AD">
      <w:pPr>
        <w:rPr>
          <w:lang w:val="en-SG" w:eastAsia="zh-TW"/>
        </w:rPr>
      </w:pPr>
    </w:p>
    <w:p w14:paraId="517C53A8" w14:textId="77777777" w:rsidR="00C713AD" w:rsidRPr="009A498C" w:rsidRDefault="00C713AD" w:rsidP="00C713AD">
      <w:pPr>
        <w:pStyle w:val="Heading2"/>
        <w:ind w:left="576" w:hanging="576"/>
        <w:rPr>
          <w:rFonts w:ascii="Verdana" w:hAnsi="Verdana"/>
          <w:sz w:val="26"/>
          <w:szCs w:val="26"/>
        </w:rPr>
      </w:pPr>
      <w:bookmarkStart w:id="176" w:name="_Toc445199271"/>
      <w:bookmarkStart w:id="177" w:name="_Toc447727837"/>
      <w:bookmarkStart w:id="178" w:name="_Toc454282569"/>
      <w:bookmarkStart w:id="179" w:name="_Toc467247682"/>
      <w:bookmarkStart w:id="180" w:name="_Toc467686747"/>
      <w:bookmarkStart w:id="181" w:name="_Toc473108805"/>
      <w:bookmarkStart w:id="182" w:name="_Toc473115601"/>
      <w:bookmarkStart w:id="183" w:name="_Toc473204283"/>
      <w:bookmarkStart w:id="184" w:name="_Toc475622727"/>
      <w:bookmarkStart w:id="185" w:name="_Toc499311640"/>
      <w:r w:rsidRPr="009A498C">
        <w:rPr>
          <w:rFonts w:ascii="Verdana" w:hAnsi="Verdana"/>
          <w:sz w:val="26"/>
          <w:szCs w:val="26"/>
        </w:rPr>
        <w:t>Acronyms and Abbreviations</w:t>
      </w:r>
      <w:bookmarkEnd w:id="176"/>
      <w:bookmarkEnd w:id="177"/>
      <w:bookmarkEnd w:id="178"/>
      <w:bookmarkEnd w:id="179"/>
      <w:bookmarkEnd w:id="180"/>
      <w:bookmarkEnd w:id="181"/>
      <w:bookmarkEnd w:id="182"/>
      <w:bookmarkEnd w:id="183"/>
      <w:bookmarkEnd w:id="184"/>
      <w:bookmarkEnd w:id="1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6975"/>
      </w:tblGrid>
      <w:tr w:rsidR="00C713AD" w:rsidRPr="001750C0" w14:paraId="1EB9FC0A" w14:textId="77777777" w:rsidTr="00971CD8">
        <w:tc>
          <w:tcPr>
            <w:tcW w:w="2268" w:type="dxa"/>
            <w:shd w:val="clear" w:color="auto" w:fill="E0E0E0"/>
            <w:vAlign w:val="center"/>
          </w:tcPr>
          <w:p w14:paraId="29A243C0" w14:textId="77777777" w:rsidR="00C713AD" w:rsidRPr="001750C0" w:rsidRDefault="00C713AD" w:rsidP="00971CD8">
            <w:pPr>
              <w:jc w:val="center"/>
              <w:rPr>
                <w:rFonts w:ascii="Verdana" w:hAnsi="Verdana"/>
                <w:b/>
                <w:bCs w:val="0"/>
                <w:sz w:val="18"/>
                <w:szCs w:val="18"/>
              </w:rPr>
            </w:pPr>
            <w:r w:rsidRPr="001750C0">
              <w:rPr>
                <w:rFonts w:ascii="Verdana" w:hAnsi="Verdana"/>
                <w:b/>
                <w:bCs w:val="0"/>
                <w:sz w:val="18"/>
                <w:szCs w:val="18"/>
              </w:rPr>
              <w:t>Terms</w:t>
            </w:r>
          </w:p>
        </w:tc>
        <w:tc>
          <w:tcPr>
            <w:tcW w:w="6975" w:type="dxa"/>
            <w:shd w:val="clear" w:color="auto" w:fill="E0E0E0"/>
            <w:vAlign w:val="center"/>
          </w:tcPr>
          <w:p w14:paraId="510DEFEB" w14:textId="77777777" w:rsidR="00C713AD" w:rsidRPr="001750C0" w:rsidRDefault="00C713AD" w:rsidP="00971CD8">
            <w:pPr>
              <w:jc w:val="left"/>
              <w:rPr>
                <w:rFonts w:ascii="Verdana" w:hAnsi="Verdana"/>
                <w:b/>
                <w:bCs w:val="0"/>
                <w:sz w:val="18"/>
                <w:szCs w:val="18"/>
              </w:rPr>
            </w:pPr>
            <w:r w:rsidRPr="001750C0">
              <w:rPr>
                <w:rFonts w:ascii="Verdana" w:hAnsi="Verdana"/>
                <w:b/>
                <w:bCs w:val="0"/>
                <w:sz w:val="18"/>
                <w:szCs w:val="18"/>
              </w:rPr>
              <w:t>Description</w:t>
            </w:r>
          </w:p>
        </w:tc>
      </w:tr>
      <w:tr w:rsidR="00C713AD" w:rsidRPr="001750C0" w14:paraId="32F2AEED" w14:textId="77777777" w:rsidTr="00971CD8">
        <w:tc>
          <w:tcPr>
            <w:tcW w:w="2268" w:type="dxa"/>
            <w:shd w:val="clear" w:color="auto" w:fill="auto"/>
            <w:vAlign w:val="center"/>
          </w:tcPr>
          <w:p w14:paraId="6E74E01F" w14:textId="77777777" w:rsidR="00C713AD" w:rsidRPr="001750C0" w:rsidRDefault="00C713AD" w:rsidP="00971CD8">
            <w:pPr>
              <w:jc w:val="center"/>
              <w:rPr>
                <w:rFonts w:ascii="Verdana" w:hAnsi="Verdana"/>
                <w:bCs w:val="0"/>
                <w:sz w:val="18"/>
                <w:szCs w:val="18"/>
                <w:lang w:eastAsia="zh-TW"/>
              </w:rPr>
            </w:pPr>
            <w:r w:rsidRPr="001750C0">
              <w:rPr>
                <w:rFonts w:ascii="Verdana" w:hAnsi="Verdana"/>
                <w:bCs w:val="0"/>
                <w:sz w:val="18"/>
                <w:szCs w:val="18"/>
                <w:lang w:eastAsia="zh-TW"/>
              </w:rPr>
              <w:t>FPGA</w:t>
            </w:r>
          </w:p>
        </w:tc>
        <w:tc>
          <w:tcPr>
            <w:tcW w:w="6975" w:type="dxa"/>
            <w:shd w:val="clear" w:color="auto" w:fill="auto"/>
            <w:vAlign w:val="center"/>
          </w:tcPr>
          <w:p w14:paraId="14C70AB6" w14:textId="77777777" w:rsidR="00C713AD" w:rsidRPr="001750C0" w:rsidRDefault="00C713AD" w:rsidP="00971CD8">
            <w:pPr>
              <w:jc w:val="left"/>
              <w:rPr>
                <w:rFonts w:ascii="Verdana" w:hAnsi="Verdana"/>
                <w:sz w:val="18"/>
                <w:szCs w:val="18"/>
                <w:lang w:eastAsia="zh-TW"/>
              </w:rPr>
            </w:pPr>
            <w:r w:rsidRPr="001750C0">
              <w:rPr>
                <w:rFonts w:ascii="Verdana" w:hAnsi="Verdana"/>
                <w:sz w:val="18"/>
                <w:szCs w:val="18"/>
                <w:lang w:eastAsia="zh-TW"/>
              </w:rPr>
              <w:t>Field Programmable Gate Array</w:t>
            </w:r>
          </w:p>
        </w:tc>
      </w:tr>
      <w:tr w:rsidR="00C713AD" w:rsidRPr="001750C0" w14:paraId="44D161F1" w14:textId="77777777" w:rsidTr="00971CD8">
        <w:tc>
          <w:tcPr>
            <w:tcW w:w="2268" w:type="dxa"/>
            <w:shd w:val="clear" w:color="auto" w:fill="auto"/>
            <w:vAlign w:val="center"/>
          </w:tcPr>
          <w:p w14:paraId="02188AFF" w14:textId="77777777" w:rsidR="00C713AD" w:rsidRPr="001750C0" w:rsidRDefault="00C713AD" w:rsidP="00971CD8">
            <w:pPr>
              <w:jc w:val="center"/>
              <w:rPr>
                <w:rFonts w:ascii="Verdana" w:hAnsi="Verdana"/>
                <w:bCs w:val="0"/>
                <w:sz w:val="18"/>
                <w:szCs w:val="18"/>
              </w:rPr>
            </w:pPr>
            <w:r w:rsidRPr="001750C0">
              <w:rPr>
                <w:rFonts w:ascii="Verdana" w:hAnsi="Verdana"/>
                <w:bCs w:val="0"/>
                <w:sz w:val="18"/>
                <w:szCs w:val="18"/>
              </w:rPr>
              <w:t>USB</w:t>
            </w:r>
          </w:p>
        </w:tc>
        <w:tc>
          <w:tcPr>
            <w:tcW w:w="6975" w:type="dxa"/>
            <w:shd w:val="clear" w:color="auto" w:fill="auto"/>
            <w:vAlign w:val="center"/>
          </w:tcPr>
          <w:p w14:paraId="02990E97" w14:textId="77777777" w:rsidR="00C713AD" w:rsidRPr="001750C0" w:rsidRDefault="00C713AD" w:rsidP="00971CD8">
            <w:pPr>
              <w:jc w:val="left"/>
              <w:rPr>
                <w:rFonts w:ascii="Verdana" w:hAnsi="Verdana"/>
                <w:sz w:val="18"/>
                <w:szCs w:val="18"/>
              </w:rPr>
            </w:pPr>
            <w:r w:rsidRPr="001750C0">
              <w:rPr>
                <w:rFonts w:ascii="Verdana" w:hAnsi="Verdana"/>
                <w:sz w:val="18"/>
                <w:szCs w:val="18"/>
              </w:rPr>
              <w:t>Universal Serial Bus</w:t>
            </w:r>
          </w:p>
        </w:tc>
      </w:tr>
      <w:tr w:rsidR="00CE60DD" w:rsidRPr="001750C0" w14:paraId="19C2324C" w14:textId="77777777" w:rsidTr="00971CD8">
        <w:tc>
          <w:tcPr>
            <w:tcW w:w="2268" w:type="dxa"/>
            <w:shd w:val="clear" w:color="auto" w:fill="auto"/>
            <w:vAlign w:val="center"/>
          </w:tcPr>
          <w:p w14:paraId="7B13D40D" w14:textId="70CA6D14" w:rsidR="00CE60DD" w:rsidRPr="001750C0" w:rsidRDefault="00CE60DD" w:rsidP="00971CD8">
            <w:pPr>
              <w:jc w:val="center"/>
              <w:rPr>
                <w:rFonts w:ascii="Verdana" w:hAnsi="Verdana"/>
                <w:bCs w:val="0"/>
                <w:sz w:val="18"/>
                <w:szCs w:val="18"/>
              </w:rPr>
            </w:pPr>
            <w:r>
              <w:rPr>
                <w:rFonts w:ascii="Verdana" w:hAnsi="Verdana"/>
                <w:bCs w:val="0"/>
                <w:sz w:val="18"/>
                <w:szCs w:val="18"/>
              </w:rPr>
              <w:t>UVC</w:t>
            </w:r>
          </w:p>
        </w:tc>
        <w:tc>
          <w:tcPr>
            <w:tcW w:w="6975" w:type="dxa"/>
            <w:shd w:val="clear" w:color="auto" w:fill="auto"/>
            <w:vAlign w:val="center"/>
          </w:tcPr>
          <w:p w14:paraId="42BAF7D3" w14:textId="20C779F9" w:rsidR="00CE60DD" w:rsidRPr="001750C0" w:rsidRDefault="00CE60DD" w:rsidP="00971CD8">
            <w:pPr>
              <w:jc w:val="left"/>
              <w:rPr>
                <w:rFonts w:ascii="Verdana" w:hAnsi="Verdana"/>
                <w:sz w:val="18"/>
                <w:szCs w:val="18"/>
              </w:rPr>
            </w:pPr>
            <w:r>
              <w:rPr>
                <w:rFonts w:ascii="Verdana" w:hAnsi="Verdana"/>
                <w:sz w:val="18"/>
                <w:szCs w:val="18"/>
              </w:rPr>
              <w:t>USB Video Class</w:t>
            </w:r>
          </w:p>
        </w:tc>
      </w:tr>
      <w:tr w:rsidR="00CE60DD" w:rsidRPr="001750C0" w14:paraId="4B35FA26" w14:textId="77777777" w:rsidTr="00971CD8">
        <w:tc>
          <w:tcPr>
            <w:tcW w:w="2268" w:type="dxa"/>
            <w:shd w:val="clear" w:color="auto" w:fill="auto"/>
            <w:vAlign w:val="center"/>
          </w:tcPr>
          <w:p w14:paraId="3347A9D1" w14:textId="1F9F19E7" w:rsidR="00CE60DD" w:rsidRPr="001750C0" w:rsidRDefault="00CE60DD" w:rsidP="00971CD8">
            <w:pPr>
              <w:jc w:val="center"/>
              <w:rPr>
                <w:rFonts w:ascii="Verdana" w:hAnsi="Verdana"/>
                <w:bCs w:val="0"/>
                <w:sz w:val="18"/>
                <w:szCs w:val="18"/>
              </w:rPr>
            </w:pPr>
            <w:r>
              <w:rPr>
                <w:rFonts w:ascii="Verdana" w:hAnsi="Verdana"/>
                <w:bCs w:val="0"/>
                <w:sz w:val="18"/>
                <w:szCs w:val="18"/>
              </w:rPr>
              <w:t>I</w:t>
            </w:r>
            <w:r w:rsidRPr="00CE60DD">
              <w:rPr>
                <w:rFonts w:ascii="Verdana" w:hAnsi="Verdana"/>
                <w:bCs w:val="0"/>
                <w:sz w:val="18"/>
                <w:szCs w:val="18"/>
                <w:vertAlign w:val="superscript"/>
              </w:rPr>
              <w:t>2</w:t>
            </w:r>
            <w:r>
              <w:rPr>
                <w:rFonts w:ascii="Verdana" w:hAnsi="Verdana"/>
                <w:bCs w:val="0"/>
                <w:sz w:val="18"/>
                <w:szCs w:val="18"/>
              </w:rPr>
              <w:t>C</w:t>
            </w:r>
          </w:p>
        </w:tc>
        <w:tc>
          <w:tcPr>
            <w:tcW w:w="6975" w:type="dxa"/>
            <w:shd w:val="clear" w:color="auto" w:fill="auto"/>
            <w:vAlign w:val="center"/>
          </w:tcPr>
          <w:p w14:paraId="5F4A94A9" w14:textId="4ED0F1C7" w:rsidR="00CE60DD" w:rsidRPr="001750C0" w:rsidRDefault="00CE60DD" w:rsidP="00971CD8">
            <w:pPr>
              <w:jc w:val="left"/>
              <w:rPr>
                <w:rFonts w:ascii="Verdana" w:hAnsi="Verdana"/>
                <w:sz w:val="18"/>
                <w:szCs w:val="18"/>
              </w:rPr>
            </w:pPr>
            <w:r w:rsidRPr="00CE60DD">
              <w:rPr>
                <w:rFonts w:ascii="Verdana" w:hAnsi="Verdana"/>
                <w:sz w:val="18"/>
                <w:szCs w:val="18"/>
              </w:rPr>
              <w:t>Inter-Integrated Circuit</w:t>
            </w:r>
          </w:p>
        </w:tc>
      </w:tr>
      <w:tr w:rsidR="00CE60DD" w:rsidRPr="001750C0" w14:paraId="18963F52" w14:textId="77777777" w:rsidTr="00971CD8">
        <w:tc>
          <w:tcPr>
            <w:tcW w:w="2268" w:type="dxa"/>
            <w:shd w:val="clear" w:color="auto" w:fill="auto"/>
            <w:vAlign w:val="center"/>
          </w:tcPr>
          <w:p w14:paraId="73079D77" w14:textId="5707E463" w:rsidR="00CE60DD" w:rsidRDefault="00CE60DD" w:rsidP="00971CD8">
            <w:pPr>
              <w:jc w:val="center"/>
              <w:rPr>
                <w:rFonts w:ascii="Verdana" w:hAnsi="Verdana"/>
                <w:bCs w:val="0"/>
                <w:sz w:val="18"/>
                <w:szCs w:val="18"/>
              </w:rPr>
            </w:pPr>
            <w:r>
              <w:rPr>
                <w:rFonts w:ascii="Verdana" w:hAnsi="Verdana"/>
                <w:bCs w:val="0"/>
                <w:sz w:val="18"/>
                <w:szCs w:val="18"/>
              </w:rPr>
              <w:t>API</w:t>
            </w:r>
          </w:p>
        </w:tc>
        <w:tc>
          <w:tcPr>
            <w:tcW w:w="6975" w:type="dxa"/>
            <w:shd w:val="clear" w:color="auto" w:fill="auto"/>
            <w:vAlign w:val="center"/>
          </w:tcPr>
          <w:p w14:paraId="0630C8DB" w14:textId="64D17B43" w:rsidR="00CE60DD" w:rsidRPr="00CE60DD" w:rsidRDefault="00CE60DD" w:rsidP="00971CD8">
            <w:pPr>
              <w:jc w:val="left"/>
              <w:rPr>
                <w:rFonts w:ascii="Verdana" w:hAnsi="Verdana"/>
                <w:sz w:val="18"/>
                <w:szCs w:val="18"/>
              </w:rPr>
            </w:pPr>
            <w:r>
              <w:rPr>
                <w:rFonts w:ascii="Verdana" w:hAnsi="Verdana"/>
                <w:sz w:val="18"/>
                <w:szCs w:val="18"/>
              </w:rPr>
              <w:t>Application Programming Interface</w:t>
            </w:r>
          </w:p>
        </w:tc>
      </w:tr>
    </w:tbl>
    <w:p w14:paraId="2FA73609" w14:textId="77777777" w:rsidR="00C713AD" w:rsidRDefault="00C713AD" w:rsidP="00C713AD">
      <w:pPr>
        <w:rPr>
          <w:lang w:val="en-SG" w:eastAsia="en-SG"/>
        </w:rPr>
      </w:pPr>
    </w:p>
    <w:p w14:paraId="3CD0C126" w14:textId="77777777" w:rsidR="00C713AD" w:rsidRDefault="00C713AD" w:rsidP="00C713AD">
      <w:pPr>
        <w:pStyle w:val="Heading1"/>
        <w:rPr>
          <w:rFonts w:ascii="Verdana" w:hAnsi="Verdana" w:cs="ONCPJN+Arial,Bold"/>
          <w:bCs w:val="0"/>
          <w:color w:val="000000"/>
          <w:sz w:val="28"/>
          <w:szCs w:val="28"/>
        </w:rPr>
      </w:pPr>
      <w:bookmarkStart w:id="186" w:name="_Toc454282570"/>
      <w:bookmarkStart w:id="187" w:name="_Toc467247683"/>
      <w:bookmarkStart w:id="188" w:name="_Toc467686748"/>
      <w:bookmarkStart w:id="189" w:name="_Toc473108806"/>
      <w:bookmarkStart w:id="190" w:name="_Toc473115602"/>
      <w:bookmarkStart w:id="191" w:name="_Toc473204284"/>
      <w:bookmarkStart w:id="192" w:name="_Toc475622728"/>
      <w:bookmarkStart w:id="193" w:name="_Toc499311641"/>
      <w:bookmarkStart w:id="194" w:name="_Toc447727838"/>
      <w:r w:rsidRPr="006B133E">
        <w:rPr>
          <w:rFonts w:ascii="Verdana" w:hAnsi="Verdana" w:cs="ONCPJN+Arial,Bold"/>
          <w:bCs w:val="0"/>
          <w:color w:val="000000"/>
          <w:sz w:val="28"/>
          <w:szCs w:val="28"/>
        </w:rPr>
        <w:lastRenderedPageBreak/>
        <w:t xml:space="preserve">Appendix </w:t>
      </w:r>
      <w:r>
        <w:rPr>
          <w:rFonts w:ascii="Verdana" w:hAnsi="Verdana" w:cs="ONCPJN+Arial,Bold"/>
          <w:bCs w:val="0"/>
          <w:color w:val="000000"/>
          <w:sz w:val="28"/>
          <w:szCs w:val="28"/>
        </w:rPr>
        <w:t>B</w:t>
      </w:r>
      <w:r w:rsidRPr="006B133E">
        <w:rPr>
          <w:rFonts w:ascii="Verdana" w:hAnsi="Verdana" w:cs="ONCPJN+Arial,Bold"/>
          <w:bCs w:val="0"/>
          <w:color w:val="000000"/>
          <w:sz w:val="28"/>
          <w:szCs w:val="28"/>
        </w:rPr>
        <w:t xml:space="preserve"> </w:t>
      </w:r>
      <w:r>
        <w:rPr>
          <w:rFonts w:ascii="Verdana" w:hAnsi="Verdana" w:cs="ONCPJN+Arial,Bold"/>
          <w:bCs w:val="0"/>
          <w:color w:val="000000"/>
          <w:sz w:val="28"/>
          <w:szCs w:val="28"/>
        </w:rPr>
        <w:t>–</w:t>
      </w:r>
      <w:r w:rsidRPr="006B133E">
        <w:rPr>
          <w:rFonts w:ascii="Verdana" w:hAnsi="Verdana" w:cs="ONCPJN+Arial,Bold"/>
          <w:bCs w:val="0"/>
          <w:color w:val="000000"/>
          <w:sz w:val="28"/>
          <w:szCs w:val="28"/>
        </w:rPr>
        <w:t xml:space="preserve"> </w:t>
      </w:r>
      <w:r>
        <w:rPr>
          <w:rFonts w:ascii="Verdana" w:hAnsi="Verdana" w:cs="ONCPJN+Arial,Bold"/>
          <w:bCs w:val="0"/>
          <w:color w:val="000000"/>
          <w:sz w:val="28"/>
          <w:szCs w:val="28"/>
        </w:rPr>
        <w:t>List of Tables &amp; Figures</w:t>
      </w:r>
      <w:bookmarkEnd w:id="186"/>
      <w:bookmarkEnd w:id="187"/>
      <w:bookmarkEnd w:id="188"/>
      <w:bookmarkEnd w:id="189"/>
      <w:bookmarkEnd w:id="190"/>
      <w:bookmarkEnd w:id="191"/>
      <w:bookmarkEnd w:id="192"/>
      <w:bookmarkEnd w:id="193"/>
    </w:p>
    <w:p w14:paraId="13E0B7F7" w14:textId="77777777" w:rsidR="00B2204C" w:rsidRPr="00633FFA" w:rsidRDefault="00B2204C" w:rsidP="00B2204C">
      <w:pPr>
        <w:pStyle w:val="Heading2"/>
        <w:rPr>
          <w:rFonts w:ascii="Verdana" w:hAnsi="Verdana"/>
          <w:sz w:val="26"/>
          <w:szCs w:val="26"/>
        </w:rPr>
      </w:pPr>
      <w:bookmarkStart w:id="195" w:name="_Toc427657887"/>
      <w:bookmarkStart w:id="196" w:name="_Toc480276780"/>
      <w:bookmarkStart w:id="197" w:name="_Toc499311642"/>
      <w:r w:rsidRPr="00633FFA">
        <w:rPr>
          <w:rFonts w:ascii="Verdana" w:hAnsi="Verdana"/>
          <w:sz w:val="26"/>
          <w:szCs w:val="26"/>
        </w:rPr>
        <w:t>List of Figures</w:t>
      </w:r>
      <w:bookmarkEnd w:id="195"/>
      <w:bookmarkEnd w:id="196"/>
      <w:bookmarkEnd w:id="197"/>
    </w:p>
    <w:p w14:paraId="45746D1A" w14:textId="77777777" w:rsidR="00B2204C" w:rsidRDefault="007F10A6">
      <w:pPr>
        <w:pStyle w:val="TableofFigures"/>
        <w:tabs>
          <w:tab w:val="right" w:leader="dot" w:pos="9628"/>
        </w:tabs>
        <w:rPr>
          <w:rFonts w:asciiTheme="minorHAnsi" w:eastAsiaTheme="minorEastAsia" w:hAnsiTheme="minorHAnsi" w:cstheme="minorBidi"/>
          <w:noProof/>
          <w:sz w:val="22"/>
          <w:szCs w:val="22"/>
          <w:lang w:val="en-SG" w:eastAsia="en-SG"/>
        </w:rPr>
      </w:pPr>
      <w:r>
        <w:fldChar w:fldCharType="begin"/>
      </w:r>
      <w:r>
        <w:instrText xml:space="preserve"> TOC \h \z \c "Figure" </w:instrText>
      </w:r>
      <w:r>
        <w:fldChar w:fldCharType="separate"/>
      </w:r>
      <w:hyperlink w:anchor="_Toc499310223" w:history="1">
        <w:r w:rsidR="00B2204C" w:rsidRPr="008679C1">
          <w:rPr>
            <w:rStyle w:val="Hyperlink"/>
            <w:noProof/>
          </w:rPr>
          <w:t>Figure 1 Auxiliary interface highlighted</w:t>
        </w:r>
        <w:r w:rsidR="00B2204C">
          <w:rPr>
            <w:noProof/>
            <w:webHidden/>
          </w:rPr>
          <w:tab/>
        </w:r>
        <w:r w:rsidR="00B2204C">
          <w:rPr>
            <w:noProof/>
            <w:webHidden/>
          </w:rPr>
          <w:fldChar w:fldCharType="begin"/>
        </w:r>
        <w:r w:rsidR="00B2204C">
          <w:rPr>
            <w:noProof/>
            <w:webHidden/>
          </w:rPr>
          <w:instrText xml:space="preserve"> PAGEREF _Toc499310223 \h </w:instrText>
        </w:r>
        <w:r w:rsidR="00B2204C">
          <w:rPr>
            <w:noProof/>
            <w:webHidden/>
          </w:rPr>
        </w:r>
        <w:r w:rsidR="00B2204C">
          <w:rPr>
            <w:noProof/>
            <w:webHidden/>
          </w:rPr>
          <w:fldChar w:fldCharType="separate"/>
        </w:r>
        <w:r w:rsidR="00B2204C">
          <w:rPr>
            <w:noProof/>
            <w:webHidden/>
          </w:rPr>
          <w:t>4</w:t>
        </w:r>
        <w:r w:rsidR="00B2204C">
          <w:rPr>
            <w:noProof/>
            <w:webHidden/>
          </w:rPr>
          <w:fldChar w:fldCharType="end"/>
        </w:r>
      </w:hyperlink>
    </w:p>
    <w:p w14:paraId="1E8A6B65" w14:textId="77777777" w:rsidR="00B2204C" w:rsidRDefault="00BC47DF">
      <w:pPr>
        <w:pStyle w:val="TableofFigures"/>
        <w:tabs>
          <w:tab w:val="right" w:leader="dot" w:pos="9628"/>
        </w:tabs>
        <w:rPr>
          <w:rFonts w:asciiTheme="minorHAnsi" w:eastAsiaTheme="minorEastAsia" w:hAnsiTheme="minorHAnsi" w:cstheme="minorBidi"/>
          <w:noProof/>
          <w:sz w:val="22"/>
          <w:szCs w:val="22"/>
          <w:lang w:val="en-SG" w:eastAsia="en-SG"/>
        </w:rPr>
      </w:pPr>
      <w:hyperlink w:anchor="_Toc499310224" w:history="1">
        <w:r w:rsidR="00B2204C" w:rsidRPr="008679C1">
          <w:rPr>
            <w:rStyle w:val="Hyperlink"/>
            <w:noProof/>
          </w:rPr>
          <w:t>Figure 2 WinUSB Setup Procedure</w:t>
        </w:r>
        <w:r w:rsidR="00B2204C">
          <w:rPr>
            <w:noProof/>
            <w:webHidden/>
          </w:rPr>
          <w:tab/>
        </w:r>
        <w:r w:rsidR="00B2204C">
          <w:rPr>
            <w:noProof/>
            <w:webHidden/>
          </w:rPr>
          <w:fldChar w:fldCharType="begin"/>
        </w:r>
        <w:r w:rsidR="00B2204C">
          <w:rPr>
            <w:noProof/>
            <w:webHidden/>
          </w:rPr>
          <w:instrText xml:space="preserve"> PAGEREF _Toc499310224 \h </w:instrText>
        </w:r>
        <w:r w:rsidR="00B2204C">
          <w:rPr>
            <w:noProof/>
            <w:webHidden/>
          </w:rPr>
        </w:r>
        <w:r w:rsidR="00B2204C">
          <w:rPr>
            <w:noProof/>
            <w:webHidden/>
          </w:rPr>
          <w:fldChar w:fldCharType="separate"/>
        </w:r>
        <w:r w:rsidR="00B2204C">
          <w:rPr>
            <w:noProof/>
            <w:webHidden/>
          </w:rPr>
          <w:t>5</w:t>
        </w:r>
        <w:r w:rsidR="00B2204C">
          <w:rPr>
            <w:noProof/>
            <w:webHidden/>
          </w:rPr>
          <w:fldChar w:fldCharType="end"/>
        </w:r>
      </w:hyperlink>
    </w:p>
    <w:p w14:paraId="3F46B937" w14:textId="77777777" w:rsidR="00B2204C" w:rsidRDefault="00BC47DF">
      <w:pPr>
        <w:pStyle w:val="TableofFigures"/>
        <w:tabs>
          <w:tab w:val="right" w:leader="dot" w:pos="9628"/>
        </w:tabs>
        <w:rPr>
          <w:rFonts w:asciiTheme="minorHAnsi" w:eastAsiaTheme="minorEastAsia" w:hAnsiTheme="minorHAnsi" w:cstheme="minorBidi"/>
          <w:noProof/>
          <w:sz w:val="22"/>
          <w:szCs w:val="22"/>
          <w:lang w:val="en-SG" w:eastAsia="en-SG"/>
        </w:rPr>
      </w:pPr>
      <w:hyperlink w:anchor="_Toc499310225" w:history="1">
        <w:r w:rsidR="00B2204C" w:rsidRPr="008679C1">
          <w:rPr>
            <w:rStyle w:val="Hyperlink"/>
            <w:noProof/>
          </w:rPr>
          <w:t>Figure 3 WinUSB Setup Procedure</w:t>
        </w:r>
        <w:r w:rsidR="00B2204C">
          <w:rPr>
            <w:noProof/>
            <w:webHidden/>
          </w:rPr>
          <w:tab/>
        </w:r>
        <w:r w:rsidR="00B2204C">
          <w:rPr>
            <w:noProof/>
            <w:webHidden/>
          </w:rPr>
          <w:fldChar w:fldCharType="begin"/>
        </w:r>
        <w:r w:rsidR="00B2204C">
          <w:rPr>
            <w:noProof/>
            <w:webHidden/>
          </w:rPr>
          <w:instrText xml:space="preserve"> PAGEREF _Toc499310225 \h </w:instrText>
        </w:r>
        <w:r w:rsidR="00B2204C">
          <w:rPr>
            <w:noProof/>
            <w:webHidden/>
          </w:rPr>
        </w:r>
        <w:r w:rsidR="00B2204C">
          <w:rPr>
            <w:noProof/>
            <w:webHidden/>
          </w:rPr>
          <w:fldChar w:fldCharType="separate"/>
        </w:r>
        <w:r w:rsidR="00B2204C">
          <w:rPr>
            <w:noProof/>
            <w:webHidden/>
          </w:rPr>
          <w:t>5</w:t>
        </w:r>
        <w:r w:rsidR="00B2204C">
          <w:rPr>
            <w:noProof/>
            <w:webHidden/>
          </w:rPr>
          <w:fldChar w:fldCharType="end"/>
        </w:r>
      </w:hyperlink>
    </w:p>
    <w:p w14:paraId="173C3D50" w14:textId="77777777" w:rsidR="00B2204C" w:rsidRDefault="00BC47DF">
      <w:pPr>
        <w:pStyle w:val="TableofFigures"/>
        <w:tabs>
          <w:tab w:val="right" w:leader="dot" w:pos="9628"/>
        </w:tabs>
        <w:rPr>
          <w:rFonts w:asciiTheme="minorHAnsi" w:eastAsiaTheme="minorEastAsia" w:hAnsiTheme="minorHAnsi" w:cstheme="minorBidi"/>
          <w:noProof/>
          <w:sz w:val="22"/>
          <w:szCs w:val="22"/>
          <w:lang w:val="en-SG" w:eastAsia="en-SG"/>
        </w:rPr>
      </w:pPr>
      <w:hyperlink w:anchor="_Toc499310226" w:history="1">
        <w:r w:rsidR="00B2204C" w:rsidRPr="008679C1">
          <w:rPr>
            <w:rStyle w:val="Hyperlink"/>
            <w:noProof/>
          </w:rPr>
          <w:t>Figure 4 WinUSB Setup Procedure</w:t>
        </w:r>
        <w:r w:rsidR="00B2204C">
          <w:rPr>
            <w:noProof/>
            <w:webHidden/>
          </w:rPr>
          <w:tab/>
        </w:r>
        <w:r w:rsidR="00B2204C">
          <w:rPr>
            <w:noProof/>
            <w:webHidden/>
          </w:rPr>
          <w:fldChar w:fldCharType="begin"/>
        </w:r>
        <w:r w:rsidR="00B2204C">
          <w:rPr>
            <w:noProof/>
            <w:webHidden/>
          </w:rPr>
          <w:instrText xml:space="preserve"> PAGEREF _Toc499310226 \h </w:instrText>
        </w:r>
        <w:r w:rsidR="00B2204C">
          <w:rPr>
            <w:noProof/>
            <w:webHidden/>
          </w:rPr>
        </w:r>
        <w:r w:rsidR="00B2204C">
          <w:rPr>
            <w:noProof/>
            <w:webHidden/>
          </w:rPr>
          <w:fldChar w:fldCharType="separate"/>
        </w:r>
        <w:r w:rsidR="00B2204C">
          <w:rPr>
            <w:noProof/>
            <w:webHidden/>
          </w:rPr>
          <w:t>6</w:t>
        </w:r>
        <w:r w:rsidR="00B2204C">
          <w:rPr>
            <w:noProof/>
            <w:webHidden/>
          </w:rPr>
          <w:fldChar w:fldCharType="end"/>
        </w:r>
      </w:hyperlink>
    </w:p>
    <w:p w14:paraId="7D08E0BA" w14:textId="77777777" w:rsidR="00B2204C" w:rsidRDefault="00BC47DF">
      <w:pPr>
        <w:pStyle w:val="TableofFigures"/>
        <w:tabs>
          <w:tab w:val="right" w:leader="dot" w:pos="9628"/>
        </w:tabs>
        <w:rPr>
          <w:rFonts w:asciiTheme="minorHAnsi" w:eastAsiaTheme="minorEastAsia" w:hAnsiTheme="minorHAnsi" w:cstheme="minorBidi"/>
          <w:noProof/>
          <w:sz w:val="22"/>
          <w:szCs w:val="22"/>
          <w:lang w:val="en-SG" w:eastAsia="en-SG"/>
        </w:rPr>
      </w:pPr>
      <w:hyperlink w:anchor="_Toc499310227" w:history="1">
        <w:r w:rsidR="00B2204C" w:rsidRPr="008679C1">
          <w:rPr>
            <w:rStyle w:val="Hyperlink"/>
            <w:noProof/>
          </w:rPr>
          <w:t>Figure 5 WinUSB Setup Procedure</w:t>
        </w:r>
        <w:r w:rsidR="00B2204C">
          <w:rPr>
            <w:noProof/>
            <w:webHidden/>
          </w:rPr>
          <w:tab/>
        </w:r>
        <w:r w:rsidR="00B2204C">
          <w:rPr>
            <w:noProof/>
            <w:webHidden/>
          </w:rPr>
          <w:fldChar w:fldCharType="begin"/>
        </w:r>
        <w:r w:rsidR="00B2204C">
          <w:rPr>
            <w:noProof/>
            <w:webHidden/>
          </w:rPr>
          <w:instrText xml:space="preserve"> PAGEREF _Toc499310227 \h </w:instrText>
        </w:r>
        <w:r w:rsidR="00B2204C">
          <w:rPr>
            <w:noProof/>
            <w:webHidden/>
          </w:rPr>
        </w:r>
        <w:r w:rsidR="00B2204C">
          <w:rPr>
            <w:noProof/>
            <w:webHidden/>
          </w:rPr>
          <w:fldChar w:fldCharType="separate"/>
        </w:r>
        <w:r w:rsidR="00B2204C">
          <w:rPr>
            <w:noProof/>
            <w:webHidden/>
          </w:rPr>
          <w:t>6</w:t>
        </w:r>
        <w:r w:rsidR="00B2204C">
          <w:rPr>
            <w:noProof/>
            <w:webHidden/>
          </w:rPr>
          <w:fldChar w:fldCharType="end"/>
        </w:r>
      </w:hyperlink>
    </w:p>
    <w:p w14:paraId="58A24863" w14:textId="77777777" w:rsidR="00B2204C" w:rsidRDefault="00BC47DF">
      <w:pPr>
        <w:pStyle w:val="TableofFigures"/>
        <w:tabs>
          <w:tab w:val="right" w:leader="dot" w:pos="9628"/>
        </w:tabs>
        <w:rPr>
          <w:rStyle w:val="Hyperlink"/>
          <w:noProof/>
        </w:rPr>
      </w:pPr>
      <w:hyperlink w:anchor="_Toc499310228" w:history="1">
        <w:r w:rsidR="00B2204C" w:rsidRPr="008679C1">
          <w:rPr>
            <w:rStyle w:val="Hyperlink"/>
            <w:noProof/>
          </w:rPr>
          <w:t>Figure 6 Enable / Disable Auxiliary Interface</w:t>
        </w:r>
        <w:r w:rsidR="00B2204C">
          <w:rPr>
            <w:noProof/>
            <w:webHidden/>
          </w:rPr>
          <w:tab/>
        </w:r>
        <w:r w:rsidR="00B2204C">
          <w:rPr>
            <w:noProof/>
            <w:webHidden/>
          </w:rPr>
          <w:fldChar w:fldCharType="begin"/>
        </w:r>
        <w:r w:rsidR="00B2204C">
          <w:rPr>
            <w:noProof/>
            <w:webHidden/>
          </w:rPr>
          <w:instrText xml:space="preserve"> PAGEREF _Toc499310228 \h </w:instrText>
        </w:r>
        <w:r w:rsidR="00B2204C">
          <w:rPr>
            <w:noProof/>
            <w:webHidden/>
          </w:rPr>
        </w:r>
        <w:r w:rsidR="00B2204C">
          <w:rPr>
            <w:noProof/>
            <w:webHidden/>
          </w:rPr>
          <w:fldChar w:fldCharType="separate"/>
        </w:r>
        <w:r w:rsidR="00B2204C">
          <w:rPr>
            <w:noProof/>
            <w:webHidden/>
          </w:rPr>
          <w:t>7</w:t>
        </w:r>
        <w:r w:rsidR="00B2204C">
          <w:rPr>
            <w:noProof/>
            <w:webHidden/>
          </w:rPr>
          <w:fldChar w:fldCharType="end"/>
        </w:r>
      </w:hyperlink>
    </w:p>
    <w:p w14:paraId="3103CB5B" w14:textId="77777777" w:rsidR="00FD67EF" w:rsidRPr="00FD67EF" w:rsidRDefault="00FD67EF" w:rsidP="00FD67EF"/>
    <w:p w14:paraId="2F138410" w14:textId="799D215F" w:rsidR="003B2672" w:rsidRPr="00633FFA" w:rsidRDefault="007F10A6" w:rsidP="003B2672">
      <w:pPr>
        <w:pStyle w:val="Heading2"/>
      </w:pPr>
      <w:r>
        <w:fldChar w:fldCharType="end"/>
      </w:r>
      <w:bookmarkStart w:id="198" w:name="_Toc427657888"/>
      <w:bookmarkStart w:id="199" w:name="_Toc480276781"/>
      <w:r w:rsidR="00FD67EF" w:rsidRPr="00FD67EF">
        <w:rPr>
          <w:rFonts w:ascii="Verdana" w:hAnsi="Verdana"/>
          <w:sz w:val="26"/>
          <w:szCs w:val="26"/>
        </w:rPr>
        <w:t xml:space="preserve"> </w:t>
      </w:r>
      <w:bookmarkStart w:id="200" w:name="_Toc499311643"/>
      <w:r w:rsidR="00FD67EF" w:rsidRPr="00633FFA">
        <w:rPr>
          <w:rFonts w:ascii="Verdana" w:hAnsi="Verdana"/>
          <w:sz w:val="26"/>
          <w:szCs w:val="26"/>
        </w:rPr>
        <w:t>List of Tables</w:t>
      </w:r>
      <w:bookmarkEnd w:id="198"/>
      <w:bookmarkEnd w:id="199"/>
      <w:bookmarkEnd w:id="200"/>
    </w:p>
    <w:p w14:paraId="2C2985FF" w14:textId="77777777" w:rsidR="00FD5351" w:rsidRDefault="00FD67EF">
      <w:pPr>
        <w:pStyle w:val="TableofFigures"/>
        <w:tabs>
          <w:tab w:val="right" w:leader="dot" w:pos="9628"/>
        </w:tabs>
        <w:rPr>
          <w:rFonts w:asciiTheme="minorHAnsi" w:eastAsiaTheme="minorEastAsia" w:hAnsiTheme="minorHAnsi" w:cstheme="minorBidi"/>
          <w:noProof/>
          <w:sz w:val="22"/>
          <w:szCs w:val="22"/>
          <w:lang w:val="en-SG" w:eastAsia="en-SG"/>
        </w:rPr>
      </w:pPr>
      <w:r>
        <w:fldChar w:fldCharType="begin"/>
      </w:r>
      <w:r>
        <w:instrText xml:space="preserve"> TOC \h \z \c "Table" </w:instrText>
      </w:r>
      <w:r>
        <w:fldChar w:fldCharType="separate"/>
      </w:r>
      <w:hyperlink w:anchor="_Toc499312004" w:history="1">
        <w:r w:rsidR="00FD5351" w:rsidRPr="00434FBA">
          <w:rPr>
            <w:rStyle w:val="Hyperlink"/>
            <w:noProof/>
          </w:rPr>
          <w:t>Table 1 - I</w:t>
        </w:r>
        <w:r w:rsidR="00FD5351" w:rsidRPr="00434FBA">
          <w:rPr>
            <w:rStyle w:val="Hyperlink"/>
            <w:noProof/>
            <w:vertAlign w:val="superscript"/>
          </w:rPr>
          <w:t>2</w:t>
        </w:r>
        <w:r w:rsidR="00FD5351" w:rsidRPr="00434FBA">
          <w:rPr>
            <w:rStyle w:val="Hyperlink"/>
            <w:noProof/>
          </w:rPr>
          <w:t>C Registers</w:t>
        </w:r>
        <w:r w:rsidR="00FD5351">
          <w:rPr>
            <w:noProof/>
            <w:webHidden/>
          </w:rPr>
          <w:tab/>
        </w:r>
        <w:r w:rsidR="00FD5351">
          <w:rPr>
            <w:noProof/>
            <w:webHidden/>
          </w:rPr>
          <w:fldChar w:fldCharType="begin"/>
        </w:r>
        <w:r w:rsidR="00FD5351">
          <w:rPr>
            <w:noProof/>
            <w:webHidden/>
          </w:rPr>
          <w:instrText xml:space="preserve"> PAGEREF _Toc499312004 \h </w:instrText>
        </w:r>
        <w:r w:rsidR="00FD5351">
          <w:rPr>
            <w:noProof/>
            <w:webHidden/>
          </w:rPr>
        </w:r>
        <w:r w:rsidR="00FD5351">
          <w:rPr>
            <w:noProof/>
            <w:webHidden/>
          </w:rPr>
          <w:fldChar w:fldCharType="separate"/>
        </w:r>
        <w:r w:rsidR="00FD5351">
          <w:rPr>
            <w:noProof/>
            <w:webHidden/>
          </w:rPr>
          <w:t>14</w:t>
        </w:r>
        <w:r w:rsidR="00FD5351">
          <w:rPr>
            <w:noProof/>
            <w:webHidden/>
          </w:rPr>
          <w:fldChar w:fldCharType="end"/>
        </w:r>
      </w:hyperlink>
    </w:p>
    <w:p w14:paraId="50065D94" w14:textId="77777777" w:rsidR="00FD5351" w:rsidRDefault="00BC47DF">
      <w:pPr>
        <w:pStyle w:val="TableofFigures"/>
        <w:tabs>
          <w:tab w:val="right" w:leader="dot" w:pos="9628"/>
        </w:tabs>
        <w:rPr>
          <w:rFonts w:asciiTheme="minorHAnsi" w:eastAsiaTheme="minorEastAsia" w:hAnsiTheme="minorHAnsi" w:cstheme="minorBidi"/>
          <w:noProof/>
          <w:sz w:val="22"/>
          <w:szCs w:val="22"/>
          <w:lang w:val="en-SG" w:eastAsia="en-SG"/>
        </w:rPr>
      </w:pPr>
      <w:hyperlink w:anchor="_Toc499312005" w:history="1">
        <w:r w:rsidR="00FD5351" w:rsidRPr="00434FBA">
          <w:rPr>
            <w:rStyle w:val="Hyperlink"/>
            <w:noProof/>
          </w:rPr>
          <w:t>Table 2 - UVC Registers</w:t>
        </w:r>
        <w:r w:rsidR="00FD5351">
          <w:rPr>
            <w:noProof/>
            <w:webHidden/>
          </w:rPr>
          <w:tab/>
        </w:r>
        <w:r w:rsidR="00FD5351">
          <w:rPr>
            <w:noProof/>
            <w:webHidden/>
          </w:rPr>
          <w:fldChar w:fldCharType="begin"/>
        </w:r>
        <w:r w:rsidR="00FD5351">
          <w:rPr>
            <w:noProof/>
            <w:webHidden/>
          </w:rPr>
          <w:instrText xml:space="preserve"> PAGEREF _Toc499312005 \h </w:instrText>
        </w:r>
        <w:r w:rsidR="00FD5351">
          <w:rPr>
            <w:noProof/>
            <w:webHidden/>
          </w:rPr>
        </w:r>
        <w:r w:rsidR="00FD5351">
          <w:rPr>
            <w:noProof/>
            <w:webHidden/>
          </w:rPr>
          <w:fldChar w:fldCharType="separate"/>
        </w:r>
        <w:r w:rsidR="00FD5351">
          <w:rPr>
            <w:noProof/>
            <w:webHidden/>
          </w:rPr>
          <w:t>15</w:t>
        </w:r>
        <w:r w:rsidR="00FD5351">
          <w:rPr>
            <w:noProof/>
            <w:webHidden/>
          </w:rPr>
          <w:fldChar w:fldCharType="end"/>
        </w:r>
      </w:hyperlink>
    </w:p>
    <w:p w14:paraId="1F40DDB8" w14:textId="77777777" w:rsidR="00FD5351" w:rsidRDefault="00BC47DF">
      <w:pPr>
        <w:pStyle w:val="TableofFigures"/>
        <w:tabs>
          <w:tab w:val="right" w:leader="dot" w:pos="9628"/>
        </w:tabs>
        <w:rPr>
          <w:rFonts w:asciiTheme="minorHAnsi" w:eastAsiaTheme="minorEastAsia" w:hAnsiTheme="minorHAnsi" w:cstheme="minorBidi"/>
          <w:noProof/>
          <w:sz w:val="22"/>
          <w:szCs w:val="22"/>
          <w:lang w:val="en-SG" w:eastAsia="en-SG"/>
        </w:rPr>
      </w:pPr>
      <w:hyperlink w:anchor="_Toc499312006" w:history="1">
        <w:r w:rsidR="00FD5351" w:rsidRPr="00434FBA">
          <w:rPr>
            <w:rStyle w:val="Hyperlink"/>
            <w:noProof/>
          </w:rPr>
          <w:t>Table 3 – Pixel Clock</w:t>
        </w:r>
        <w:r w:rsidR="00FD5351">
          <w:rPr>
            <w:noProof/>
            <w:webHidden/>
          </w:rPr>
          <w:tab/>
        </w:r>
        <w:r w:rsidR="00FD5351">
          <w:rPr>
            <w:noProof/>
            <w:webHidden/>
          </w:rPr>
          <w:fldChar w:fldCharType="begin"/>
        </w:r>
        <w:r w:rsidR="00FD5351">
          <w:rPr>
            <w:noProof/>
            <w:webHidden/>
          </w:rPr>
          <w:instrText xml:space="preserve"> PAGEREF _Toc499312006 \h </w:instrText>
        </w:r>
        <w:r w:rsidR="00FD5351">
          <w:rPr>
            <w:noProof/>
            <w:webHidden/>
          </w:rPr>
        </w:r>
        <w:r w:rsidR="00FD5351">
          <w:rPr>
            <w:noProof/>
            <w:webHidden/>
          </w:rPr>
          <w:fldChar w:fldCharType="separate"/>
        </w:r>
        <w:r w:rsidR="00FD5351">
          <w:rPr>
            <w:noProof/>
            <w:webHidden/>
          </w:rPr>
          <w:t>15</w:t>
        </w:r>
        <w:r w:rsidR="00FD5351">
          <w:rPr>
            <w:noProof/>
            <w:webHidden/>
          </w:rPr>
          <w:fldChar w:fldCharType="end"/>
        </w:r>
      </w:hyperlink>
    </w:p>
    <w:p w14:paraId="18BCCDC8" w14:textId="41563341" w:rsidR="00C713AD" w:rsidRPr="00633FFA" w:rsidRDefault="00FD67EF" w:rsidP="00C713AD">
      <w:r>
        <w:fldChar w:fldCharType="end"/>
      </w:r>
    </w:p>
    <w:p w14:paraId="1E2F346B" w14:textId="77777777" w:rsidR="00C713AD" w:rsidRDefault="00C713AD" w:rsidP="00C713AD">
      <w:pPr>
        <w:pStyle w:val="Heading1"/>
        <w:rPr>
          <w:rFonts w:ascii="Verdana" w:hAnsi="Verdana" w:cs="ONCPJN+Arial,Bold"/>
          <w:bCs w:val="0"/>
          <w:color w:val="000000"/>
          <w:sz w:val="28"/>
          <w:szCs w:val="28"/>
        </w:rPr>
      </w:pPr>
      <w:bookmarkStart w:id="201" w:name="_Toc454282573"/>
      <w:bookmarkStart w:id="202" w:name="_Toc467247684"/>
      <w:bookmarkStart w:id="203" w:name="_Toc467686749"/>
      <w:bookmarkStart w:id="204" w:name="_Toc473108807"/>
      <w:bookmarkStart w:id="205" w:name="_Toc473115603"/>
      <w:bookmarkStart w:id="206" w:name="_Toc473204285"/>
      <w:bookmarkStart w:id="207" w:name="_Toc475622729"/>
      <w:bookmarkStart w:id="208" w:name="_Toc499311644"/>
      <w:r w:rsidRPr="009A498C">
        <w:rPr>
          <w:rFonts w:ascii="Verdana" w:hAnsi="Verdana" w:cs="ONCPJN+Arial,Bold"/>
          <w:bCs w:val="0"/>
          <w:color w:val="000000"/>
          <w:sz w:val="28"/>
          <w:szCs w:val="28"/>
        </w:rPr>
        <w:lastRenderedPageBreak/>
        <w:t xml:space="preserve">Appendix </w:t>
      </w:r>
      <w:r>
        <w:rPr>
          <w:rFonts w:ascii="Verdana" w:hAnsi="Verdana" w:cs="ONCPJN+Arial,Bold"/>
          <w:bCs w:val="0"/>
          <w:color w:val="000000"/>
          <w:sz w:val="28"/>
          <w:szCs w:val="28"/>
        </w:rPr>
        <w:t>C</w:t>
      </w:r>
      <w:r w:rsidRPr="009A498C">
        <w:rPr>
          <w:rFonts w:ascii="Verdana" w:hAnsi="Verdana" w:cs="ONCPJN+Arial,Bold"/>
          <w:bCs w:val="0"/>
          <w:color w:val="000000"/>
          <w:sz w:val="28"/>
          <w:szCs w:val="28"/>
        </w:rPr>
        <w:t xml:space="preserve"> – Revision History</w:t>
      </w:r>
      <w:bookmarkEnd w:id="194"/>
      <w:bookmarkEnd w:id="201"/>
      <w:bookmarkEnd w:id="202"/>
      <w:bookmarkEnd w:id="203"/>
      <w:bookmarkEnd w:id="204"/>
      <w:bookmarkEnd w:id="205"/>
      <w:bookmarkEnd w:id="206"/>
      <w:bookmarkEnd w:id="207"/>
      <w:bookmarkEnd w:id="208"/>
    </w:p>
    <w:p w14:paraId="13FAC0A5" w14:textId="77777777" w:rsidR="00C713AD" w:rsidRPr="00AE02C7" w:rsidRDefault="00C713AD" w:rsidP="00C713AD">
      <w:pPr>
        <w:rPr>
          <w:rFonts w:ascii="Verdana" w:hAnsi="Verdana"/>
          <w:sz w:val="18"/>
          <w:szCs w:val="18"/>
        </w:rPr>
      </w:pPr>
      <w:r w:rsidRPr="009A498C">
        <w:rPr>
          <w:rFonts w:ascii="Verdana" w:hAnsi="Verdana"/>
          <w:sz w:val="18"/>
          <w:szCs w:val="18"/>
        </w:rPr>
        <w:t>Document Title</w:t>
      </w:r>
      <w:r w:rsidRPr="009A498C">
        <w:rPr>
          <w:rFonts w:ascii="Verdana" w:hAnsi="Verdana"/>
          <w:sz w:val="18"/>
          <w:szCs w:val="18"/>
        </w:rPr>
        <w:tab/>
      </w:r>
      <w:r w:rsidRPr="009A498C">
        <w:rPr>
          <w:rFonts w:ascii="Verdana" w:hAnsi="Verdana"/>
          <w:sz w:val="18"/>
          <w:szCs w:val="18"/>
        </w:rPr>
        <w:tab/>
      </w:r>
      <w:r w:rsidRPr="009A498C">
        <w:rPr>
          <w:rFonts w:ascii="Verdana" w:hAnsi="Verdana"/>
          <w:sz w:val="18"/>
          <w:szCs w:val="18"/>
        </w:rPr>
        <w:tab/>
        <w:t>:</w:t>
      </w:r>
      <w:r w:rsidRPr="009A498C">
        <w:rPr>
          <w:rFonts w:ascii="Verdana" w:hAnsi="Verdana"/>
          <w:sz w:val="18"/>
          <w:szCs w:val="18"/>
        </w:rPr>
        <w:tab/>
      </w:r>
      <w:r w:rsidRPr="00633FFA">
        <w:rPr>
          <w:rFonts w:ascii="Verdana" w:hAnsi="Verdana"/>
          <w:sz w:val="18"/>
          <w:szCs w:val="18"/>
        </w:rPr>
        <w:fldChar w:fldCharType="begin"/>
      </w:r>
      <w:r w:rsidRPr="00633FFA">
        <w:rPr>
          <w:rFonts w:ascii="Verdana" w:hAnsi="Verdana"/>
          <w:sz w:val="18"/>
          <w:szCs w:val="18"/>
        </w:rPr>
        <w:instrText xml:space="preserve"> DOCPROPERTY  Subject  \* MERGEFORMAT </w:instrText>
      </w:r>
      <w:r w:rsidRPr="00633FFA">
        <w:rPr>
          <w:rFonts w:ascii="Verdana" w:hAnsi="Verdana"/>
          <w:sz w:val="18"/>
          <w:szCs w:val="18"/>
        </w:rPr>
        <w:fldChar w:fldCharType="separate"/>
      </w:r>
      <w:r>
        <w:rPr>
          <w:rFonts w:ascii="Verdana" w:hAnsi="Verdana"/>
          <w:sz w:val="18"/>
          <w:szCs w:val="18"/>
        </w:rPr>
        <w:t>AN_434</w:t>
      </w:r>
      <w:r w:rsidRPr="00633FFA">
        <w:rPr>
          <w:rFonts w:ascii="Verdana" w:hAnsi="Verdana"/>
          <w:sz w:val="18"/>
          <w:szCs w:val="18"/>
        </w:rPr>
        <w:fldChar w:fldCharType="end"/>
      </w:r>
      <w:r w:rsidRPr="00633FFA">
        <w:rPr>
          <w:rFonts w:ascii="Verdana" w:hAnsi="Verdana"/>
          <w:sz w:val="18"/>
          <w:szCs w:val="18"/>
        </w:rPr>
        <w:t xml:space="preserve"> </w:t>
      </w:r>
      <w:r w:rsidRPr="00633FFA">
        <w:rPr>
          <w:rFonts w:ascii="Verdana" w:hAnsi="Verdana"/>
          <w:sz w:val="18"/>
          <w:szCs w:val="18"/>
        </w:rPr>
        <w:fldChar w:fldCharType="begin"/>
      </w:r>
      <w:r w:rsidRPr="00633FFA">
        <w:rPr>
          <w:rFonts w:ascii="Verdana" w:hAnsi="Verdana"/>
          <w:sz w:val="18"/>
          <w:szCs w:val="18"/>
        </w:rPr>
        <w:instrText xml:space="preserve"> DOCPROPERTY  Title  \* MERGEFORMAT </w:instrText>
      </w:r>
      <w:r w:rsidRPr="00633FFA">
        <w:rPr>
          <w:rFonts w:ascii="Verdana" w:hAnsi="Verdana"/>
          <w:sz w:val="18"/>
          <w:szCs w:val="18"/>
        </w:rPr>
        <w:fldChar w:fldCharType="separate"/>
      </w:r>
      <w:r>
        <w:rPr>
          <w:rFonts w:ascii="Verdana" w:hAnsi="Verdana"/>
          <w:sz w:val="18"/>
          <w:szCs w:val="18"/>
        </w:rPr>
        <w:t>FT602_UVC_Bus_Master_Sample</w:t>
      </w:r>
      <w:r w:rsidRPr="00633FFA">
        <w:rPr>
          <w:rFonts w:ascii="Verdana" w:hAnsi="Verdana"/>
          <w:sz w:val="18"/>
          <w:szCs w:val="18"/>
        </w:rPr>
        <w:fldChar w:fldCharType="end"/>
      </w:r>
    </w:p>
    <w:p w14:paraId="15BD3044" w14:textId="77777777" w:rsidR="00C713AD" w:rsidRPr="009A498C" w:rsidRDefault="00C713AD" w:rsidP="00C713AD">
      <w:pPr>
        <w:rPr>
          <w:rFonts w:ascii="Verdana" w:hAnsi="Verdana"/>
          <w:sz w:val="18"/>
          <w:szCs w:val="18"/>
        </w:rPr>
      </w:pPr>
      <w:r w:rsidRPr="009A498C">
        <w:rPr>
          <w:rFonts w:ascii="Verdana" w:hAnsi="Verdana"/>
          <w:sz w:val="18"/>
          <w:szCs w:val="18"/>
        </w:rPr>
        <w:t>Document Reference No.</w:t>
      </w:r>
      <w:r w:rsidRPr="009A498C">
        <w:rPr>
          <w:rFonts w:ascii="Verdana" w:hAnsi="Verdana"/>
          <w:sz w:val="18"/>
          <w:szCs w:val="18"/>
        </w:rPr>
        <w:tab/>
        <w:t>:</w:t>
      </w:r>
      <w:r w:rsidRPr="009A498C">
        <w:rPr>
          <w:rFonts w:ascii="Verdana" w:hAnsi="Verdana"/>
          <w:sz w:val="18"/>
          <w:szCs w:val="18"/>
        </w:rPr>
        <w:tab/>
      </w:r>
      <w:r w:rsidRPr="00633FFA">
        <w:rPr>
          <w:rFonts w:ascii="Verdana" w:hAnsi="Verdana"/>
          <w:sz w:val="18"/>
          <w:szCs w:val="18"/>
        </w:rPr>
        <w:fldChar w:fldCharType="begin"/>
      </w:r>
      <w:r w:rsidRPr="00633FFA">
        <w:rPr>
          <w:rFonts w:ascii="Verdana" w:hAnsi="Verdana"/>
          <w:sz w:val="18"/>
          <w:szCs w:val="18"/>
        </w:rPr>
        <w:instrText xml:space="preserve"> DOCPROPERTY  "Document #"  \* MERGEFORMAT </w:instrText>
      </w:r>
      <w:r w:rsidRPr="00633FFA">
        <w:rPr>
          <w:rFonts w:ascii="Verdana" w:hAnsi="Verdana"/>
          <w:sz w:val="18"/>
          <w:szCs w:val="18"/>
        </w:rPr>
        <w:fldChar w:fldCharType="separate"/>
      </w:r>
      <w:r>
        <w:rPr>
          <w:rFonts w:ascii="Verdana" w:hAnsi="Verdana"/>
          <w:sz w:val="18"/>
          <w:szCs w:val="18"/>
        </w:rPr>
        <w:t>FT_001392</w:t>
      </w:r>
      <w:r w:rsidRPr="00633FFA">
        <w:rPr>
          <w:rFonts w:ascii="Verdana" w:hAnsi="Verdana"/>
          <w:sz w:val="18"/>
          <w:szCs w:val="18"/>
        </w:rPr>
        <w:fldChar w:fldCharType="end"/>
      </w:r>
    </w:p>
    <w:p w14:paraId="15F16EA2" w14:textId="6AA33E31" w:rsidR="00C713AD" w:rsidRPr="009A498C" w:rsidRDefault="00C713AD" w:rsidP="00C713AD">
      <w:pPr>
        <w:rPr>
          <w:rFonts w:ascii="Verdana" w:hAnsi="Verdana"/>
          <w:sz w:val="18"/>
          <w:szCs w:val="18"/>
        </w:rPr>
      </w:pPr>
      <w:r w:rsidRPr="009A498C">
        <w:rPr>
          <w:rFonts w:ascii="Verdana" w:hAnsi="Verdana"/>
          <w:sz w:val="18"/>
          <w:szCs w:val="18"/>
        </w:rPr>
        <w:t>Clearance No.</w:t>
      </w:r>
      <w:r w:rsidRPr="009A498C">
        <w:rPr>
          <w:rFonts w:ascii="Verdana" w:hAnsi="Verdana"/>
          <w:sz w:val="18"/>
          <w:szCs w:val="18"/>
        </w:rPr>
        <w:tab/>
      </w:r>
      <w:r w:rsidRPr="009A498C">
        <w:rPr>
          <w:rFonts w:ascii="Verdana" w:hAnsi="Verdana"/>
          <w:sz w:val="18"/>
          <w:szCs w:val="18"/>
        </w:rPr>
        <w:tab/>
      </w:r>
      <w:r w:rsidRPr="009A498C">
        <w:rPr>
          <w:rFonts w:ascii="Verdana" w:hAnsi="Verdana"/>
          <w:sz w:val="18"/>
          <w:szCs w:val="18"/>
        </w:rPr>
        <w:tab/>
        <w:t xml:space="preserve">: </w:t>
      </w:r>
      <w:r w:rsidRPr="009A498C">
        <w:rPr>
          <w:rFonts w:ascii="Verdana" w:hAnsi="Verdana"/>
          <w:sz w:val="18"/>
          <w:szCs w:val="18"/>
        </w:rPr>
        <w:tab/>
      </w:r>
    </w:p>
    <w:p w14:paraId="6A2DECBA" w14:textId="77777777" w:rsidR="00C713AD" w:rsidRPr="009A498C" w:rsidRDefault="00C713AD" w:rsidP="00C713AD">
      <w:pPr>
        <w:rPr>
          <w:rFonts w:ascii="Verdana" w:hAnsi="Verdana"/>
          <w:sz w:val="18"/>
          <w:szCs w:val="18"/>
        </w:rPr>
      </w:pPr>
      <w:r w:rsidRPr="009A498C">
        <w:rPr>
          <w:rFonts w:ascii="Verdana" w:hAnsi="Verdana"/>
          <w:sz w:val="18"/>
          <w:szCs w:val="18"/>
        </w:rPr>
        <w:t>Product Page</w:t>
      </w:r>
      <w:r w:rsidRPr="009A498C">
        <w:rPr>
          <w:rFonts w:ascii="Verdana" w:hAnsi="Verdana"/>
          <w:sz w:val="18"/>
          <w:szCs w:val="18"/>
        </w:rPr>
        <w:tab/>
      </w:r>
      <w:r w:rsidRPr="009A498C">
        <w:rPr>
          <w:rFonts w:ascii="Verdana" w:hAnsi="Verdana"/>
          <w:sz w:val="18"/>
          <w:szCs w:val="18"/>
        </w:rPr>
        <w:tab/>
      </w:r>
      <w:r w:rsidRPr="009A498C">
        <w:rPr>
          <w:rFonts w:ascii="Verdana" w:hAnsi="Verdana"/>
          <w:sz w:val="18"/>
          <w:szCs w:val="18"/>
        </w:rPr>
        <w:tab/>
        <w:t>:</w:t>
      </w:r>
      <w:r w:rsidRPr="009A498C">
        <w:rPr>
          <w:rFonts w:ascii="Verdana" w:hAnsi="Verdana"/>
          <w:sz w:val="18"/>
          <w:szCs w:val="18"/>
        </w:rPr>
        <w:tab/>
      </w:r>
      <w:hyperlink r:id="rId34" w:history="1">
        <w:r w:rsidRPr="009A498C">
          <w:rPr>
            <w:rStyle w:val="Hyperlink"/>
            <w:rFonts w:ascii="Verdana" w:hAnsi="Verdana"/>
            <w:sz w:val="18"/>
            <w:szCs w:val="18"/>
          </w:rPr>
          <w:t>http://www.ftdichip.com/FTProducts.htm</w:t>
        </w:r>
      </w:hyperlink>
      <w:r w:rsidRPr="009A498C">
        <w:rPr>
          <w:rFonts w:ascii="Verdana" w:hAnsi="Verdana"/>
          <w:sz w:val="18"/>
          <w:szCs w:val="18"/>
        </w:rPr>
        <w:t xml:space="preserve"> </w:t>
      </w:r>
    </w:p>
    <w:p w14:paraId="7EDF9E64" w14:textId="77777777" w:rsidR="00C713AD" w:rsidRPr="009A498C" w:rsidRDefault="00C713AD" w:rsidP="00C713AD">
      <w:pPr>
        <w:rPr>
          <w:rFonts w:ascii="Verdana" w:hAnsi="Verdana"/>
          <w:sz w:val="18"/>
          <w:szCs w:val="18"/>
        </w:rPr>
      </w:pPr>
      <w:r w:rsidRPr="009A498C">
        <w:rPr>
          <w:rFonts w:ascii="Verdana" w:hAnsi="Verdana"/>
          <w:sz w:val="18"/>
          <w:szCs w:val="18"/>
        </w:rPr>
        <w:t>Document Feedback</w:t>
      </w:r>
      <w:r w:rsidRPr="009A498C">
        <w:rPr>
          <w:rFonts w:ascii="Verdana" w:hAnsi="Verdana"/>
          <w:sz w:val="18"/>
          <w:szCs w:val="18"/>
        </w:rPr>
        <w:tab/>
      </w:r>
      <w:r w:rsidRPr="009A498C">
        <w:rPr>
          <w:rFonts w:ascii="Verdana" w:hAnsi="Verdana"/>
          <w:sz w:val="18"/>
          <w:szCs w:val="18"/>
        </w:rPr>
        <w:tab/>
        <w:t>:</w:t>
      </w:r>
      <w:r w:rsidRPr="009A498C">
        <w:rPr>
          <w:rFonts w:ascii="Verdana" w:hAnsi="Verdana"/>
          <w:sz w:val="18"/>
          <w:szCs w:val="18"/>
        </w:rPr>
        <w:tab/>
      </w:r>
      <w:hyperlink r:id="rId35" w:history="1">
        <w:r w:rsidRPr="009A498C">
          <w:rPr>
            <w:rStyle w:val="Hyperlink"/>
            <w:rFonts w:ascii="Verdana" w:hAnsi="Verdana"/>
            <w:sz w:val="18"/>
            <w:szCs w:val="18"/>
          </w:rPr>
          <w:t>Send Feedback</w:t>
        </w:r>
      </w:hyperlink>
      <w:r w:rsidRPr="009A498C">
        <w:rPr>
          <w:rFonts w:ascii="Verdana" w:hAnsi="Verdana"/>
          <w:sz w:val="18"/>
          <w:szCs w:val="18"/>
        </w:rPr>
        <w:t xml:space="preserve">    </w:t>
      </w:r>
    </w:p>
    <w:p w14:paraId="63CC6813" w14:textId="77777777" w:rsidR="00C713AD" w:rsidRDefault="00C713AD" w:rsidP="00C713A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5130"/>
        <w:gridCol w:w="2565"/>
      </w:tblGrid>
      <w:tr w:rsidR="00C713AD" w:rsidRPr="001750C0" w14:paraId="18A0093E" w14:textId="77777777" w:rsidTr="00971CD8">
        <w:tc>
          <w:tcPr>
            <w:tcW w:w="1548" w:type="dxa"/>
            <w:shd w:val="clear" w:color="auto" w:fill="E0E0E0"/>
            <w:vAlign w:val="center"/>
          </w:tcPr>
          <w:p w14:paraId="33C18395" w14:textId="77777777" w:rsidR="00C713AD" w:rsidRPr="001750C0" w:rsidRDefault="00C713AD" w:rsidP="00971CD8">
            <w:pPr>
              <w:rPr>
                <w:rFonts w:ascii="Verdana" w:hAnsi="Verdana"/>
                <w:b/>
                <w:bCs w:val="0"/>
                <w:sz w:val="18"/>
                <w:szCs w:val="18"/>
              </w:rPr>
            </w:pPr>
            <w:r w:rsidRPr="001750C0">
              <w:rPr>
                <w:rFonts w:ascii="Verdana" w:hAnsi="Verdana"/>
                <w:b/>
                <w:bCs w:val="0"/>
                <w:sz w:val="18"/>
                <w:szCs w:val="18"/>
              </w:rPr>
              <w:t>Revision</w:t>
            </w:r>
          </w:p>
        </w:tc>
        <w:tc>
          <w:tcPr>
            <w:tcW w:w="5130" w:type="dxa"/>
            <w:shd w:val="clear" w:color="auto" w:fill="E0E0E0"/>
            <w:vAlign w:val="center"/>
          </w:tcPr>
          <w:p w14:paraId="21E1CD70" w14:textId="77777777" w:rsidR="00C713AD" w:rsidRPr="001750C0" w:rsidRDefault="00C713AD" w:rsidP="00971CD8">
            <w:pPr>
              <w:jc w:val="left"/>
              <w:rPr>
                <w:rFonts w:ascii="Verdana" w:hAnsi="Verdana"/>
                <w:b/>
                <w:bCs w:val="0"/>
                <w:sz w:val="18"/>
                <w:szCs w:val="18"/>
              </w:rPr>
            </w:pPr>
            <w:r w:rsidRPr="001750C0">
              <w:rPr>
                <w:rFonts w:ascii="Verdana" w:hAnsi="Verdana"/>
                <w:b/>
                <w:bCs w:val="0"/>
                <w:sz w:val="18"/>
                <w:szCs w:val="18"/>
              </w:rPr>
              <w:t>Changes</w:t>
            </w:r>
          </w:p>
        </w:tc>
        <w:tc>
          <w:tcPr>
            <w:tcW w:w="2565" w:type="dxa"/>
            <w:shd w:val="clear" w:color="auto" w:fill="E0E0E0"/>
            <w:vAlign w:val="center"/>
          </w:tcPr>
          <w:p w14:paraId="6E930126" w14:textId="77777777" w:rsidR="00C713AD" w:rsidRPr="001750C0" w:rsidRDefault="00C713AD" w:rsidP="00971CD8">
            <w:pPr>
              <w:rPr>
                <w:rFonts w:ascii="Verdana" w:hAnsi="Verdana"/>
                <w:b/>
                <w:bCs w:val="0"/>
                <w:sz w:val="18"/>
                <w:szCs w:val="18"/>
              </w:rPr>
            </w:pPr>
            <w:r w:rsidRPr="001750C0">
              <w:rPr>
                <w:rFonts w:ascii="Verdana" w:hAnsi="Verdana"/>
                <w:b/>
                <w:bCs w:val="0"/>
                <w:sz w:val="18"/>
                <w:szCs w:val="18"/>
              </w:rPr>
              <w:t>Date</w:t>
            </w:r>
          </w:p>
        </w:tc>
      </w:tr>
      <w:tr w:rsidR="00C713AD" w:rsidRPr="001750C0" w14:paraId="3A823653" w14:textId="77777777" w:rsidTr="00971CD8">
        <w:tc>
          <w:tcPr>
            <w:tcW w:w="1548" w:type="dxa"/>
            <w:shd w:val="clear" w:color="auto" w:fill="auto"/>
            <w:vAlign w:val="center"/>
          </w:tcPr>
          <w:p w14:paraId="4E8F3B81" w14:textId="6277AF53" w:rsidR="00C713AD" w:rsidRPr="001750C0" w:rsidRDefault="00EF205F" w:rsidP="00971CD8">
            <w:pPr>
              <w:rPr>
                <w:rFonts w:ascii="Verdana" w:hAnsi="Verdana"/>
                <w:bCs w:val="0"/>
                <w:sz w:val="18"/>
                <w:szCs w:val="18"/>
              </w:rPr>
            </w:pPr>
            <w:r>
              <w:rPr>
                <w:rFonts w:ascii="Verdana" w:hAnsi="Verdana"/>
                <w:bCs w:val="0"/>
                <w:sz w:val="18"/>
                <w:szCs w:val="18"/>
              </w:rPr>
              <w:t>D</w:t>
            </w:r>
            <w:r w:rsidR="00BE0A64">
              <w:rPr>
                <w:rFonts w:ascii="Verdana" w:hAnsi="Verdana"/>
                <w:bCs w:val="0"/>
                <w:sz w:val="18"/>
                <w:szCs w:val="18"/>
              </w:rPr>
              <w:t>raft</w:t>
            </w:r>
          </w:p>
        </w:tc>
        <w:tc>
          <w:tcPr>
            <w:tcW w:w="5130" w:type="dxa"/>
            <w:shd w:val="clear" w:color="auto" w:fill="auto"/>
            <w:vAlign w:val="center"/>
          </w:tcPr>
          <w:p w14:paraId="67EAB59A" w14:textId="77777777" w:rsidR="00C713AD" w:rsidRPr="001750C0" w:rsidRDefault="00C713AD" w:rsidP="00971CD8">
            <w:pPr>
              <w:jc w:val="left"/>
              <w:rPr>
                <w:rFonts w:ascii="Verdana" w:hAnsi="Verdana"/>
                <w:sz w:val="18"/>
                <w:szCs w:val="18"/>
              </w:rPr>
            </w:pPr>
            <w:r w:rsidRPr="001750C0">
              <w:rPr>
                <w:rFonts w:ascii="Verdana" w:hAnsi="Verdana"/>
                <w:sz w:val="18"/>
                <w:szCs w:val="18"/>
              </w:rPr>
              <w:t>Initial Release</w:t>
            </w:r>
          </w:p>
        </w:tc>
        <w:tc>
          <w:tcPr>
            <w:tcW w:w="2565" w:type="dxa"/>
            <w:shd w:val="clear" w:color="auto" w:fill="auto"/>
            <w:vAlign w:val="center"/>
          </w:tcPr>
          <w:p w14:paraId="3245CACF" w14:textId="0278ED5D" w:rsidR="00C713AD" w:rsidRPr="001750C0" w:rsidRDefault="00BE0A64" w:rsidP="00BE0A64">
            <w:pPr>
              <w:rPr>
                <w:rFonts w:ascii="Verdana" w:hAnsi="Verdana"/>
                <w:sz w:val="18"/>
                <w:szCs w:val="18"/>
                <w:lang w:eastAsia="zh-TW"/>
              </w:rPr>
            </w:pPr>
            <w:r>
              <w:rPr>
                <w:rFonts w:ascii="Verdana" w:hAnsi="Verdana"/>
                <w:sz w:val="18"/>
                <w:szCs w:val="18"/>
                <w:lang w:eastAsia="zh-TW"/>
              </w:rPr>
              <w:t>2017-11</w:t>
            </w:r>
            <w:r w:rsidR="00C713AD">
              <w:rPr>
                <w:rFonts w:ascii="Verdana" w:hAnsi="Verdana"/>
                <w:sz w:val="18"/>
                <w:szCs w:val="18"/>
                <w:lang w:eastAsia="zh-TW"/>
              </w:rPr>
              <w:t>-</w:t>
            </w:r>
            <w:r>
              <w:rPr>
                <w:rFonts w:ascii="Verdana" w:hAnsi="Verdana"/>
                <w:sz w:val="18"/>
                <w:szCs w:val="18"/>
                <w:lang w:eastAsia="zh-TW"/>
              </w:rPr>
              <w:t>24</w:t>
            </w:r>
          </w:p>
        </w:tc>
      </w:tr>
      <w:tr w:rsidR="00C713AD" w:rsidRPr="001750C0" w14:paraId="2F3E2019" w14:textId="77777777" w:rsidTr="00971CD8">
        <w:tc>
          <w:tcPr>
            <w:tcW w:w="1548" w:type="dxa"/>
            <w:shd w:val="clear" w:color="auto" w:fill="auto"/>
            <w:vAlign w:val="center"/>
          </w:tcPr>
          <w:p w14:paraId="306AE0CD" w14:textId="4BE5C92B" w:rsidR="00C713AD" w:rsidRPr="001750C0" w:rsidRDefault="00C713AD" w:rsidP="00971CD8">
            <w:pPr>
              <w:rPr>
                <w:rFonts w:ascii="Verdana" w:hAnsi="Verdana"/>
                <w:bCs w:val="0"/>
                <w:sz w:val="18"/>
                <w:szCs w:val="18"/>
              </w:rPr>
            </w:pPr>
          </w:p>
        </w:tc>
        <w:tc>
          <w:tcPr>
            <w:tcW w:w="5130" w:type="dxa"/>
            <w:shd w:val="clear" w:color="auto" w:fill="auto"/>
            <w:vAlign w:val="center"/>
          </w:tcPr>
          <w:p w14:paraId="0F3ED95D" w14:textId="1686C950" w:rsidR="00C713AD" w:rsidRPr="001750C0" w:rsidRDefault="00C713AD" w:rsidP="00971CD8">
            <w:pPr>
              <w:jc w:val="left"/>
              <w:rPr>
                <w:rFonts w:ascii="Verdana" w:hAnsi="Verdana"/>
                <w:sz w:val="18"/>
                <w:szCs w:val="18"/>
              </w:rPr>
            </w:pPr>
          </w:p>
        </w:tc>
        <w:tc>
          <w:tcPr>
            <w:tcW w:w="2565" w:type="dxa"/>
            <w:shd w:val="clear" w:color="auto" w:fill="auto"/>
            <w:vAlign w:val="center"/>
          </w:tcPr>
          <w:p w14:paraId="792583CC" w14:textId="45ACF02D" w:rsidR="00C713AD" w:rsidRDefault="00C713AD" w:rsidP="00971CD8">
            <w:pPr>
              <w:rPr>
                <w:rFonts w:ascii="Verdana" w:hAnsi="Verdana"/>
                <w:sz w:val="18"/>
                <w:szCs w:val="18"/>
                <w:lang w:eastAsia="zh-TW"/>
              </w:rPr>
            </w:pPr>
          </w:p>
        </w:tc>
      </w:tr>
    </w:tbl>
    <w:p w14:paraId="7D6223A3" w14:textId="77777777" w:rsidR="00C713AD" w:rsidRPr="009A498C" w:rsidRDefault="00C713AD" w:rsidP="00C713AD"/>
    <w:p w14:paraId="38FE2C23" w14:textId="77777777" w:rsidR="00C713AD" w:rsidRDefault="00C713AD" w:rsidP="00C713AD">
      <w:pPr>
        <w:pStyle w:val="TOCHeading"/>
        <w:spacing w:before="240" w:line="240" w:lineRule="auto"/>
        <w:rPr>
          <w:lang w:val="en-SG" w:eastAsia="en-SG"/>
        </w:rPr>
      </w:pPr>
      <w:r w:rsidDel="00324264">
        <w:rPr>
          <w:lang w:val="en-SG" w:eastAsia="en-SG"/>
        </w:rPr>
        <w:t xml:space="preserve"> </w:t>
      </w:r>
    </w:p>
    <w:p w14:paraId="09F00160" w14:textId="77777777" w:rsidR="00C713AD" w:rsidRPr="009A498C" w:rsidRDefault="00C713AD" w:rsidP="00C713AD">
      <w:pPr>
        <w:rPr>
          <w:rFonts w:ascii="Verdana" w:hAnsi="Verdana"/>
          <w:b/>
          <w:sz w:val="28"/>
          <w:szCs w:val="28"/>
          <w:u w:val="single"/>
        </w:rPr>
      </w:pPr>
      <w:r>
        <w:rPr>
          <w:lang w:val="en-SG" w:eastAsia="en-SG"/>
        </w:rPr>
        <w:br w:type="page"/>
      </w:r>
      <w:r w:rsidRPr="009A498C">
        <w:rPr>
          <w:rFonts w:ascii="Verdana" w:hAnsi="Verdana"/>
          <w:b/>
          <w:sz w:val="28"/>
          <w:szCs w:val="28"/>
          <w:u w:val="single"/>
        </w:rPr>
        <w:lastRenderedPageBreak/>
        <w:t>Revision History</w:t>
      </w:r>
    </w:p>
    <w:p w14:paraId="57717E5D" w14:textId="77777777" w:rsidR="00C713AD" w:rsidRPr="00005DBD" w:rsidRDefault="00C713AD" w:rsidP="00C713AD"/>
    <w:p w14:paraId="3809A25B" w14:textId="77777777" w:rsidR="00C713AD" w:rsidRPr="009A498C" w:rsidRDefault="00C713AD" w:rsidP="00C713AD">
      <w:pPr>
        <w:rPr>
          <w:rFonts w:ascii="Verdana" w:hAnsi="Verdana"/>
          <w:sz w:val="18"/>
          <w:szCs w:val="18"/>
        </w:rPr>
      </w:pPr>
      <w:r w:rsidRPr="009A498C">
        <w:rPr>
          <w:rFonts w:ascii="Verdana" w:hAnsi="Verdana"/>
          <w:sz w:val="18"/>
          <w:szCs w:val="18"/>
        </w:rPr>
        <w:t>Revision history (internal use only, please clearly state all changes here before saving the file)</w:t>
      </w:r>
    </w:p>
    <w:p w14:paraId="64A65E77" w14:textId="77777777" w:rsidR="00C713AD" w:rsidRDefault="00C713AD" w:rsidP="00C713AD"/>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971"/>
        <w:gridCol w:w="4961"/>
        <w:gridCol w:w="1701"/>
      </w:tblGrid>
      <w:tr w:rsidR="00C713AD" w:rsidRPr="001750C0" w14:paraId="11A37E12" w14:textId="77777777" w:rsidTr="00971CD8">
        <w:tc>
          <w:tcPr>
            <w:tcW w:w="1256" w:type="dxa"/>
            <w:shd w:val="clear" w:color="auto" w:fill="E0E0E0"/>
            <w:vAlign w:val="center"/>
          </w:tcPr>
          <w:p w14:paraId="5D82DA2A" w14:textId="77777777" w:rsidR="00C713AD" w:rsidRPr="001750C0" w:rsidRDefault="00C713AD" w:rsidP="00971CD8">
            <w:pPr>
              <w:jc w:val="center"/>
              <w:rPr>
                <w:rFonts w:ascii="Verdana" w:hAnsi="Verdana"/>
                <w:b/>
                <w:bCs w:val="0"/>
                <w:sz w:val="18"/>
                <w:szCs w:val="18"/>
              </w:rPr>
            </w:pPr>
            <w:r w:rsidRPr="001750C0">
              <w:rPr>
                <w:rFonts w:ascii="Verdana" w:hAnsi="Verdana"/>
                <w:b/>
                <w:bCs w:val="0"/>
                <w:sz w:val="18"/>
                <w:szCs w:val="18"/>
              </w:rPr>
              <w:t>Revision</w:t>
            </w:r>
          </w:p>
        </w:tc>
        <w:tc>
          <w:tcPr>
            <w:tcW w:w="1971" w:type="dxa"/>
            <w:shd w:val="clear" w:color="auto" w:fill="E0E0E0"/>
            <w:vAlign w:val="center"/>
          </w:tcPr>
          <w:p w14:paraId="7FF85C6A" w14:textId="77777777" w:rsidR="00C713AD" w:rsidRPr="001750C0" w:rsidRDefault="00C713AD" w:rsidP="00971CD8">
            <w:pPr>
              <w:jc w:val="center"/>
              <w:rPr>
                <w:rFonts w:ascii="Verdana" w:hAnsi="Verdana"/>
                <w:b/>
                <w:bCs w:val="0"/>
                <w:sz w:val="18"/>
                <w:szCs w:val="18"/>
              </w:rPr>
            </w:pPr>
            <w:r w:rsidRPr="001750C0">
              <w:rPr>
                <w:rFonts w:ascii="Verdana" w:hAnsi="Verdana"/>
                <w:b/>
                <w:bCs w:val="0"/>
                <w:sz w:val="18"/>
                <w:szCs w:val="18"/>
              </w:rPr>
              <w:t>Date</w:t>
            </w:r>
          </w:p>
          <w:p w14:paraId="75FE4292" w14:textId="77777777" w:rsidR="00C713AD" w:rsidRPr="001750C0" w:rsidRDefault="00C713AD" w:rsidP="00971CD8">
            <w:pPr>
              <w:jc w:val="center"/>
              <w:rPr>
                <w:rFonts w:ascii="Verdana" w:hAnsi="Verdana"/>
                <w:b/>
                <w:bCs w:val="0"/>
                <w:sz w:val="18"/>
                <w:szCs w:val="18"/>
              </w:rPr>
            </w:pPr>
            <w:r w:rsidRPr="001750C0">
              <w:rPr>
                <w:rFonts w:ascii="Verdana" w:hAnsi="Verdana"/>
                <w:b/>
                <w:bCs w:val="0"/>
                <w:sz w:val="18"/>
                <w:szCs w:val="18"/>
              </w:rPr>
              <w:t>YYYY-MM-DD</w:t>
            </w:r>
          </w:p>
        </w:tc>
        <w:tc>
          <w:tcPr>
            <w:tcW w:w="4961" w:type="dxa"/>
            <w:shd w:val="clear" w:color="auto" w:fill="E0E0E0"/>
            <w:vAlign w:val="center"/>
          </w:tcPr>
          <w:p w14:paraId="364CC2D1" w14:textId="77777777" w:rsidR="00C713AD" w:rsidRPr="001750C0" w:rsidRDefault="00C713AD" w:rsidP="00971CD8">
            <w:pPr>
              <w:jc w:val="center"/>
              <w:rPr>
                <w:rFonts w:ascii="Verdana" w:hAnsi="Verdana"/>
                <w:b/>
                <w:bCs w:val="0"/>
                <w:sz w:val="18"/>
                <w:szCs w:val="18"/>
              </w:rPr>
            </w:pPr>
            <w:r w:rsidRPr="001750C0">
              <w:rPr>
                <w:rFonts w:ascii="Verdana" w:hAnsi="Verdana"/>
                <w:b/>
                <w:bCs w:val="0"/>
                <w:sz w:val="18"/>
                <w:szCs w:val="18"/>
              </w:rPr>
              <w:t>Changes</w:t>
            </w:r>
          </w:p>
        </w:tc>
        <w:tc>
          <w:tcPr>
            <w:tcW w:w="1701" w:type="dxa"/>
            <w:shd w:val="clear" w:color="auto" w:fill="E0E0E0"/>
            <w:vAlign w:val="center"/>
          </w:tcPr>
          <w:p w14:paraId="39DA956E" w14:textId="77777777" w:rsidR="00C713AD" w:rsidRPr="001750C0" w:rsidRDefault="00C713AD" w:rsidP="00971CD8">
            <w:pPr>
              <w:jc w:val="center"/>
              <w:rPr>
                <w:rFonts w:ascii="Verdana" w:hAnsi="Verdana"/>
                <w:b/>
                <w:bCs w:val="0"/>
                <w:sz w:val="18"/>
                <w:szCs w:val="18"/>
              </w:rPr>
            </w:pPr>
            <w:r w:rsidRPr="001750C0">
              <w:rPr>
                <w:rFonts w:ascii="Verdana" w:hAnsi="Verdana"/>
                <w:b/>
                <w:bCs w:val="0"/>
                <w:sz w:val="18"/>
                <w:szCs w:val="18"/>
              </w:rPr>
              <w:t>Editor</w:t>
            </w:r>
          </w:p>
        </w:tc>
      </w:tr>
    </w:tbl>
    <w:p w14:paraId="48283B9A" w14:textId="77777777" w:rsidR="00C713AD" w:rsidRPr="00537F86" w:rsidRDefault="00C713AD" w:rsidP="00C713AD">
      <w:pPr>
        <w:spacing w:before="0" w:after="0"/>
        <w:rPr>
          <w:vanish/>
        </w:rPr>
      </w:pP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0"/>
        <w:gridCol w:w="1985"/>
        <w:gridCol w:w="4961"/>
        <w:gridCol w:w="1701"/>
      </w:tblGrid>
      <w:tr w:rsidR="00C713AD" w:rsidRPr="001750C0" w14:paraId="6CAE013F" w14:textId="77777777" w:rsidTr="00971CD8">
        <w:tc>
          <w:tcPr>
            <w:tcW w:w="1240" w:type="dxa"/>
          </w:tcPr>
          <w:p w14:paraId="4A834C3A" w14:textId="77777777" w:rsidR="00C713AD" w:rsidRPr="001750C0" w:rsidRDefault="00C713AD" w:rsidP="00971CD8">
            <w:pPr>
              <w:jc w:val="center"/>
              <w:rPr>
                <w:rFonts w:ascii="Verdana" w:hAnsi="Verdana"/>
                <w:sz w:val="18"/>
                <w:szCs w:val="18"/>
              </w:rPr>
            </w:pPr>
            <w:r w:rsidRPr="001750C0">
              <w:rPr>
                <w:rFonts w:ascii="Verdana" w:hAnsi="Verdana"/>
                <w:sz w:val="18"/>
                <w:szCs w:val="18"/>
                <w:lang w:eastAsia="zh-TW"/>
              </w:rPr>
              <w:t>Draft</w:t>
            </w:r>
          </w:p>
        </w:tc>
        <w:tc>
          <w:tcPr>
            <w:tcW w:w="1985" w:type="dxa"/>
          </w:tcPr>
          <w:p w14:paraId="2A101946" w14:textId="2CBB121A" w:rsidR="00C713AD" w:rsidRPr="001750C0" w:rsidRDefault="00E93FA3" w:rsidP="00E93FA3">
            <w:pPr>
              <w:jc w:val="center"/>
              <w:rPr>
                <w:rFonts w:ascii="Verdana" w:hAnsi="Verdana"/>
                <w:sz w:val="18"/>
                <w:szCs w:val="18"/>
              </w:rPr>
            </w:pPr>
            <w:r>
              <w:rPr>
                <w:rFonts w:ascii="Verdana" w:hAnsi="Verdana"/>
                <w:sz w:val="18"/>
                <w:szCs w:val="18"/>
                <w:lang w:eastAsia="zh-TW"/>
              </w:rPr>
              <w:t>2017-1</w:t>
            </w:r>
            <w:r w:rsidR="00C713AD" w:rsidRPr="001750C0">
              <w:rPr>
                <w:rFonts w:ascii="Verdana" w:hAnsi="Verdana"/>
                <w:sz w:val="18"/>
                <w:szCs w:val="18"/>
                <w:lang w:eastAsia="zh-TW"/>
              </w:rPr>
              <w:t>1-2</w:t>
            </w:r>
            <w:r>
              <w:rPr>
                <w:rFonts w:ascii="Verdana" w:hAnsi="Verdana"/>
                <w:sz w:val="18"/>
                <w:szCs w:val="18"/>
                <w:lang w:eastAsia="zh-TW"/>
              </w:rPr>
              <w:t>4</w:t>
            </w:r>
          </w:p>
        </w:tc>
        <w:tc>
          <w:tcPr>
            <w:tcW w:w="4961" w:type="dxa"/>
          </w:tcPr>
          <w:p w14:paraId="46A661DB" w14:textId="77777777" w:rsidR="00C713AD" w:rsidRPr="001750C0" w:rsidRDefault="00C713AD" w:rsidP="00971CD8">
            <w:pPr>
              <w:rPr>
                <w:rFonts w:ascii="Verdana" w:hAnsi="Verdana"/>
                <w:sz w:val="18"/>
                <w:szCs w:val="18"/>
              </w:rPr>
            </w:pPr>
            <w:r w:rsidRPr="001750C0">
              <w:rPr>
                <w:rFonts w:ascii="Verdana" w:hAnsi="Verdana" w:cs="Verdana"/>
                <w:sz w:val="18"/>
                <w:szCs w:val="18"/>
                <w:lang w:eastAsia="zh-TW"/>
              </w:rPr>
              <w:t>Initial Draft</w:t>
            </w:r>
            <w:r w:rsidRPr="001750C0">
              <w:rPr>
                <w:rStyle w:val="A1"/>
                <w:rFonts w:ascii="Verdana" w:hAnsi="Verdana"/>
                <w:sz w:val="18"/>
                <w:szCs w:val="18"/>
              </w:rPr>
              <w:tab/>
            </w:r>
          </w:p>
        </w:tc>
        <w:tc>
          <w:tcPr>
            <w:tcW w:w="1701" w:type="dxa"/>
          </w:tcPr>
          <w:p w14:paraId="7804D6B6" w14:textId="1619C28A" w:rsidR="00C713AD" w:rsidRPr="001750C0" w:rsidRDefault="00E93FA3" w:rsidP="00971CD8">
            <w:pPr>
              <w:rPr>
                <w:rFonts w:ascii="Verdana" w:hAnsi="Verdana"/>
                <w:sz w:val="18"/>
                <w:szCs w:val="18"/>
              </w:rPr>
            </w:pPr>
            <w:r>
              <w:rPr>
                <w:rFonts w:ascii="Verdana" w:hAnsi="Verdana"/>
                <w:sz w:val="18"/>
                <w:szCs w:val="18"/>
                <w:lang w:eastAsia="zh-TW"/>
              </w:rPr>
              <w:t>Arun Pappan</w:t>
            </w:r>
          </w:p>
        </w:tc>
      </w:tr>
    </w:tbl>
    <w:p w14:paraId="6A72B4E9" w14:textId="77777777" w:rsidR="00C713AD" w:rsidRDefault="00C713AD"/>
    <w:sectPr w:rsidR="00C713AD" w:rsidSect="0069789A">
      <w:headerReference w:type="default" r:id="rId36"/>
      <w:footerReference w:type="default" r:id="rId37"/>
      <w:footerReference w:type="first" r:id="rId38"/>
      <w:pgSz w:w="11906" w:h="16838" w:code="9"/>
      <w:pgMar w:top="1701" w:right="1134" w:bottom="1247" w:left="1134"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26" w:author="Bhaskaran Sreedharan" w:date="2017-11-25T23:00:00Z" w:initials="SREEB">
    <w:p w14:paraId="0DC263FB" w14:textId="23F259D3" w:rsidR="003D54C7" w:rsidRDefault="003D54C7">
      <w:pPr>
        <w:pStyle w:val="CommentText"/>
      </w:pPr>
      <w:r>
        <w:rPr>
          <w:rStyle w:val="CommentReference"/>
        </w:rPr>
        <w:annotationRef/>
      </w:r>
      <w:proofErr w:type="gramStart"/>
      <w:r>
        <w:t>where</w:t>
      </w:r>
      <w:proofErr w:type="gramEnd"/>
      <w:r>
        <w:t xml:space="preserve"> to get this from? There should be some package introduction in Section 2, e.g. 2.1 Package Overview? </w:t>
      </w:r>
    </w:p>
  </w:comment>
  <w:comment w:id="131" w:author="Bhaskaran Sreedharan" w:date="2017-11-25T23:02:00Z" w:initials="SREEB">
    <w:p w14:paraId="4081E188" w14:textId="758EB41A" w:rsidR="003D54C7" w:rsidRDefault="003D54C7">
      <w:pPr>
        <w:pStyle w:val="CommentText"/>
      </w:pPr>
      <w:r>
        <w:rPr>
          <w:rStyle w:val="CommentReference"/>
        </w:rPr>
        <w:annotationRef/>
      </w:r>
      <w:r>
        <w:t xml:space="preserve">What happens if they don’t reach this stage? </w:t>
      </w:r>
    </w:p>
  </w:comment>
  <w:comment w:id="140" w:author="Bhaskaran Sreedharan" w:date="2017-11-25T23:09:00Z" w:initials="SREEB">
    <w:p w14:paraId="13962B7A" w14:textId="77777777" w:rsidR="00BF3F59" w:rsidRDefault="00BF3F59" w:rsidP="00BF3F59">
      <w:pPr>
        <w:pStyle w:val="CommentText"/>
      </w:pPr>
      <w:r>
        <w:rPr>
          <w:rStyle w:val="CommentReference"/>
        </w:rPr>
        <w:annotationRef/>
      </w:r>
      <w:r>
        <w:t xml:space="preserve">Insert table here to show relation of pixel clock </w:t>
      </w:r>
      <w:proofErr w:type="spellStart"/>
      <w:r>
        <w:t>MHz.</w:t>
      </w:r>
      <w:proofErr w:type="spellEnd"/>
      <w:r>
        <w:t xml:space="preserve"> </w:t>
      </w:r>
    </w:p>
    <w:p w14:paraId="030E98B4" w14:textId="77777777" w:rsidR="00BF3F59" w:rsidRDefault="00BF3F59" w:rsidP="00BF3F59">
      <w:pPr>
        <w:pStyle w:val="CommentText"/>
      </w:pPr>
    </w:p>
    <w:p w14:paraId="6204D967" w14:textId="77777777" w:rsidR="00BF3F59" w:rsidRDefault="00BF3F59" w:rsidP="00BF3F59">
      <w:pPr>
        <w:pStyle w:val="CommentText"/>
      </w:pPr>
      <w:r>
        <w:t>SREEB - closed</w:t>
      </w:r>
    </w:p>
  </w:comment>
  <w:comment w:id="141" w:author="Bhaskaran Sreedharan" w:date="2017-11-25T23:09:00Z" w:initials="SREEB">
    <w:p w14:paraId="6F151E1B" w14:textId="77777777" w:rsidR="00BF3F59" w:rsidRDefault="00BF3F59" w:rsidP="00BF3F59">
      <w:pPr>
        <w:pStyle w:val="CommentText"/>
      </w:pPr>
      <w:r>
        <w:rPr>
          <w:rStyle w:val="CommentReference"/>
        </w:rPr>
        <w:annotationRef/>
      </w:r>
      <w:r>
        <w:t>What are these patterns?</w:t>
      </w:r>
    </w:p>
    <w:p w14:paraId="1830F2EA" w14:textId="77777777" w:rsidR="00BF3F59" w:rsidRDefault="00BF3F59" w:rsidP="00BF3F59">
      <w:pPr>
        <w:pStyle w:val="CommentText"/>
      </w:pPr>
    </w:p>
    <w:p w14:paraId="28E3AD49" w14:textId="77777777" w:rsidR="00BF3F59" w:rsidRDefault="00BF3F59" w:rsidP="00BF3F59">
      <w:pPr>
        <w:pStyle w:val="CommentText"/>
      </w:pPr>
      <w:r>
        <w:t>SREEB - closed</w:t>
      </w:r>
    </w:p>
  </w:comment>
  <w:comment w:id="142" w:author="Bhaskaran Sreedharan" w:date="2017-11-25T23:09:00Z" w:initials="SREEB">
    <w:p w14:paraId="417B9ECA" w14:textId="77777777" w:rsidR="00BF3F59" w:rsidRDefault="00BF3F59" w:rsidP="00BF3F59">
      <w:pPr>
        <w:pStyle w:val="CommentText"/>
      </w:pPr>
      <w:r>
        <w:rPr>
          <w:rStyle w:val="CommentReference"/>
        </w:rPr>
        <w:annotationRef/>
      </w:r>
      <w:r>
        <w:t>What are these patterns?</w:t>
      </w:r>
    </w:p>
    <w:p w14:paraId="3E8779FC" w14:textId="77777777" w:rsidR="00BF3F59" w:rsidRDefault="00BF3F59" w:rsidP="00BF3F59">
      <w:pPr>
        <w:pStyle w:val="CommentText"/>
      </w:pPr>
    </w:p>
    <w:p w14:paraId="6E5F80C6" w14:textId="77777777" w:rsidR="00BF3F59" w:rsidRDefault="00BF3F59" w:rsidP="00BF3F59">
      <w:pPr>
        <w:pStyle w:val="CommentText"/>
      </w:pPr>
      <w:r>
        <w:t>SREEB - closed</w:t>
      </w:r>
      <w:r>
        <w:rPr>
          <w:rStyle w:val="CommentReference"/>
        </w:rPr>
        <w:annotationRef/>
      </w:r>
    </w:p>
  </w:comment>
  <w:comment w:id="143" w:author="Bhaskaran Sreedharan" w:date="2017-11-25T23:09:00Z" w:initials="SREEB">
    <w:p w14:paraId="60DC3007" w14:textId="77777777" w:rsidR="00BF3F59" w:rsidRDefault="00BF3F59" w:rsidP="00BF3F59">
      <w:pPr>
        <w:pStyle w:val="CommentText"/>
      </w:pPr>
      <w:r>
        <w:rPr>
          <w:rStyle w:val="CommentReference"/>
        </w:rPr>
        <w:annotationRef/>
      </w:r>
      <w:r>
        <w:t>What are these patterns?</w:t>
      </w:r>
    </w:p>
    <w:p w14:paraId="7A2B5F5F" w14:textId="77777777" w:rsidR="00BF3F59" w:rsidRDefault="00BF3F59" w:rsidP="00BF3F59">
      <w:pPr>
        <w:pStyle w:val="CommentText"/>
      </w:pPr>
    </w:p>
    <w:p w14:paraId="6CF6AFC0" w14:textId="77777777" w:rsidR="00BF3F59" w:rsidRDefault="00BF3F59" w:rsidP="00BF3F59">
      <w:pPr>
        <w:pStyle w:val="CommentText"/>
      </w:pPr>
      <w:r>
        <w:t>SREEB - closed</w:t>
      </w:r>
      <w:r>
        <w:rPr>
          <w:rStyle w:val="CommentReference"/>
        </w:rPr>
        <w:annotationRef/>
      </w:r>
    </w:p>
  </w:comment>
  <w:comment w:id="144" w:author="Bhaskaran Sreedharan" w:date="2017-11-25T23:09:00Z" w:initials="SREEB">
    <w:p w14:paraId="4EC15CD9" w14:textId="77777777" w:rsidR="00BF3F59" w:rsidRDefault="00BF3F59" w:rsidP="00BF3F59">
      <w:pPr>
        <w:pStyle w:val="CommentText"/>
      </w:pPr>
      <w:r>
        <w:rPr>
          <w:rStyle w:val="CommentReference"/>
        </w:rPr>
        <w:annotationRef/>
      </w:r>
    </w:p>
    <w:p w14:paraId="6B13D3A9" w14:textId="77777777" w:rsidR="00BF3F59" w:rsidRDefault="00BF3F59" w:rsidP="00BF3F59">
      <w:pPr>
        <w:pStyle w:val="CommentText"/>
      </w:pPr>
      <w:r>
        <w:t>SREEB - closed</w:t>
      </w:r>
    </w:p>
  </w:comment>
  <w:comment w:id="145" w:author="Bhaskaran Sreedharan" w:date="2017-11-25T23:09:00Z" w:initials="SREEB">
    <w:p w14:paraId="72ABEAA2" w14:textId="77777777" w:rsidR="00BF3F59" w:rsidRDefault="00BF3F59" w:rsidP="00BF3F59">
      <w:pPr>
        <w:pStyle w:val="CommentText"/>
      </w:pPr>
      <w:r>
        <w:rPr>
          <w:rStyle w:val="CommentReference"/>
        </w:rPr>
        <w:annotationRef/>
      </w:r>
      <w:r>
        <w:t>What are these patterns?</w:t>
      </w:r>
    </w:p>
    <w:p w14:paraId="48554CF3" w14:textId="77777777" w:rsidR="00BF3F59" w:rsidRDefault="00BF3F59" w:rsidP="00BF3F59">
      <w:pPr>
        <w:pStyle w:val="CommentText"/>
      </w:pPr>
    </w:p>
    <w:p w14:paraId="0B75E91C" w14:textId="77777777" w:rsidR="00BF3F59" w:rsidRDefault="00BF3F59" w:rsidP="00BF3F59">
      <w:pPr>
        <w:pStyle w:val="CommentText"/>
      </w:pPr>
      <w:r>
        <w:t>SREEB - closed</w:t>
      </w:r>
      <w:r>
        <w:rPr>
          <w:rStyle w:val="CommentReference"/>
        </w:rPr>
        <w:annotationRef/>
      </w:r>
    </w:p>
  </w:comment>
  <w:comment w:id="146" w:author="Bhaskaran Sreedharan" w:date="2017-11-25T23:16:00Z" w:initials="SREEB">
    <w:p w14:paraId="7BD2767E" w14:textId="77777777" w:rsidR="00BF3F59" w:rsidRDefault="00BF3F59">
      <w:pPr>
        <w:pStyle w:val="CommentText"/>
      </w:pPr>
      <w:r>
        <w:rPr>
          <w:rStyle w:val="CommentReference"/>
        </w:rPr>
        <w:annotationRef/>
      </w:r>
    </w:p>
    <w:p w14:paraId="5472AC9A" w14:textId="179633C1" w:rsidR="00BF3F59" w:rsidRDefault="00BF3F59">
      <w:pPr>
        <w:pStyle w:val="CommentText"/>
      </w:pPr>
      <w:r>
        <w:t>5.0 should make references to the example source code files. Where to find the code snippet?</w:t>
      </w:r>
    </w:p>
    <w:p w14:paraId="4E546AE8" w14:textId="77777777" w:rsidR="00BF3F59" w:rsidRDefault="00BF3F59">
      <w:pPr>
        <w:pStyle w:val="CommentText"/>
      </w:pPr>
    </w:p>
    <w:p w14:paraId="52739E80" w14:textId="4F86E146" w:rsidR="00BF3F59" w:rsidRDefault="00BF3F59">
      <w:pPr>
        <w:pStyle w:val="CommentText"/>
      </w:pPr>
      <w:r>
        <w:t>5.1 sub section shall show how a specific I2C register in the FPGA/FIFO master may be read and written</w:t>
      </w:r>
    </w:p>
    <w:p w14:paraId="06A6AFE3" w14:textId="1C2077C4" w:rsidR="00BF3F59" w:rsidRDefault="00BF3F59">
      <w:pPr>
        <w:pStyle w:val="CommentText"/>
      </w:pPr>
      <w:r>
        <w:t xml:space="preserve">5.2 sub section shall show code to access </w:t>
      </w:r>
      <w:proofErr w:type="spellStart"/>
      <w:r>
        <w:t>a</w:t>
      </w:r>
      <w:proofErr w:type="spellEnd"/>
      <w:r>
        <w:t xml:space="preserve"> different device, e.g. </w:t>
      </w:r>
      <w:proofErr w:type="spellStart"/>
      <w:r>
        <w:t>eeprom</w:t>
      </w:r>
      <w:proofErr w:type="spellEnd"/>
      <w:r>
        <w:t xml:space="preserve"> at address 0x23. </w:t>
      </w:r>
    </w:p>
  </w:comment>
  <w:comment w:id="153" w:author="Bhaskaran Sreedharan" w:date="2017-11-25T23:13:00Z" w:initials="SREEB">
    <w:p w14:paraId="5CF9CC4C" w14:textId="763C2132" w:rsidR="00BF3F59" w:rsidRDefault="00BF3F59">
      <w:pPr>
        <w:pStyle w:val="CommentText"/>
      </w:pPr>
      <w:r>
        <w:rPr>
          <w:rStyle w:val="CommentReference"/>
        </w:rPr>
        <w:annotationRef/>
      </w:r>
      <w:r>
        <w:t xml:space="preserve">Provide example code to show registration of </w:t>
      </w:r>
      <w:proofErr w:type="spellStart"/>
      <w:r>
        <w:t>callback</w:t>
      </w:r>
      <w:proofErr w:type="spellEnd"/>
      <w:r>
        <w:t xml:space="preserve"> and also how the </w:t>
      </w:r>
      <w:proofErr w:type="spellStart"/>
      <w:r>
        <w:t>callback</w:t>
      </w:r>
      <w:proofErr w:type="spellEnd"/>
      <w:r>
        <w:t xml:space="preserve"> handler calls FT_I2CAccess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24D8B0" w15:done="0"/>
  <w15:commentEx w15:paraId="457CA5B3" w15:done="0"/>
  <w15:commentEx w15:paraId="73957D6E" w15:done="0"/>
  <w15:commentEx w15:paraId="691F0C0B" w15:done="0"/>
  <w15:commentEx w15:paraId="000BAC78" w15:done="0"/>
  <w15:commentEx w15:paraId="79CEA30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E02A2F" w14:textId="77777777" w:rsidR="00305201" w:rsidRDefault="00305201" w:rsidP="00BB25EB">
      <w:pPr>
        <w:spacing w:before="0" w:after="0"/>
      </w:pPr>
      <w:r>
        <w:separator/>
      </w:r>
    </w:p>
  </w:endnote>
  <w:endnote w:type="continuationSeparator" w:id="0">
    <w:p w14:paraId="4EA10390" w14:textId="77777777" w:rsidR="00305201" w:rsidRDefault="00305201" w:rsidP="00BB25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ONCOJB+Arial">
    <w:altName w:val="Arial"/>
    <w:panose1 w:val="00000000000000000000"/>
    <w:charset w:val="00"/>
    <w:family w:val="swiss"/>
    <w:notTrueType/>
    <w:pitch w:val="default"/>
    <w:sig w:usb0="00000003" w:usb1="00000000" w:usb2="00000000" w:usb3="00000000" w:csb0="00000001" w:csb1="00000000"/>
  </w:font>
  <w:font w:name="ONCPJN+Arial,Bold">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FC6DC5" w14:textId="6C97DAD8" w:rsidR="00BC47DF" w:rsidRPr="00BB25EB" w:rsidRDefault="00BC47DF" w:rsidP="00BB25EB">
    <w:pPr>
      <w:tabs>
        <w:tab w:val="right" w:pos="9000"/>
      </w:tabs>
      <w:spacing w:before="0" w:after="0"/>
      <w:jc w:val="left"/>
      <w:rPr>
        <w:rFonts w:ascii="Verdana" w:hAnsi="Verdana"/>
        <w:sz w:val="18"/>
      </w:rPr>
    </w:pPr>
    <w:r w:rsidRPr="00BB25EB">
      <w:rPr>
        <w:rFonts w:ascii="Verdana" w:hAnsi="Verdana"/>
        <w:noProof/>
        <w:sz w:val="18"/>
        <w:lang w:val="en-SG" w:eastAsia="en-SG"/>
      </w:rPr>
      <mc:AlternateContent>
        <mc:Choice Requires="wps">
          <w:drawing>
            <wp:anchor distT="4294967295" distB="4294967295" distL="114300" distR="114300" simplePos="0" relativeHeight="251662336" behindDoc="0" locked="0" layoutInCell="1" allowOverlap="1" wp14:anchorId="4520662C" wp14:editId="62D6FC3F">
              <wp:simplePos x="0" y="0"/>
              <wp:positionH relativeFrom="column">
                <wp:posOffset>-39370</wp:posOffset>
              </wp:positionH>
              <wp:positionV relativeFrom="paragraph">
                <wp:posOffset>-19686</wp:posOffset>
              </wp:positionV>
              <wp:extent cx="6219825" cy="0"/>
              <wp:effectExtent l="0" t="19050" r="28575" b="19050"/>
              <wp:wrapNone/>
              <wp:docPr id="76" name="Straight Arrow Connector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9825" cy="0"/>
                      </a:xfrm>
                      <a:prstGeom prst="straightConnector1">
                        <a:avLst/>
                      </a:prstGeom>
                      <a:noFill/>
                      <a:ln w="28575">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ED517EE" id="_x0000_t32" coordsize="21600,21600" o:spt="32" o:oned="t" path="m,l21600,21600e" filled="f">
              <v:path arrowok="t" fillok="f" o:connecttype="none"/>
              <o:lock v:ext="edit" shapetype="t"/>
            </v:shapetype>
            <v:shape id="Straight Arrow Connector 76" o:spid="_x0000_s1026" type="#_x0000_t32" style="position:absolute;margin-left:-3.1pt;margin-top:-1.55pt;width:489.75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" strokeweight="2.25pt"/>
          </w:pict>
        </mc:Fallback>
      </mc:AlternateContent>
    </w:r>
    <w:r w:rsidRPr="00BB25EB">
      <w:rPr>
        <w:rFonts w:ascii="Verdana" w:hAnsi="Verdana"/>
        <w:sz w:val="18"/>
      </w:rPr>
      <w:tab/>
    </w:r>
    <w:r w:rsidRPr="00BB25EB">
      <w:rPr>
        <w:rFonts w:ascii="Verdana" w:hAnsi="Verdana"/>
        <w:sz w:val="18"/>
      </w:rPr>
      <w:fldChar w:fldCharType="begin"/>
    </w:r>
    <w:r w:rsidRPr="00BB25EB">
      <w:rPr>
        <w:rFonts w:ascii="Verdana" w:hAnsi="Verdana"/>
        <w:sz w:val="18"/>
      </w:rPr>
      <w:instrText xml:space="preserve"> PAGE   \* MERGEFORMAT </w:instrText>
    </w:r>
    <w:r w:rsidRPr="00BB25EB">
      <w:rPr>
        <w:rFonts w:ascii="Verdana" w:hAnsi="Verdana"/>
        <w:sz w:val="18"/>
      </w:rPr>
      <w:fldChar w:fldCharType="separate"/>
    </w:r>
    <w:r w:rsidR="00BF3F59">
      <w:rPr>
        <w:rFonts w:ascii="Verdana" w:hAnsi="Verdana"/>
        <w:noProof/>
        <w:sz w:val="18"/>
      </w:rPr>
      <w:t>16</w:t>
    </w:r>
    <w:r w:rsidRPr="00BB25EB">
      <w:rPr>
        <w:rFonts w:ascii="Verdana" w:hAnsi="Verdana"/>
        <w:noProof/>
        <w:sz w:val="18"/>
      </w:rPr>
      <w:fldChar w:fldCharType="end"/>
    </w:r>
  </w:p>
  <w:p w14:paraId="1D0BD27F" w14:textId="77777777" w:rsidR="00BC47DF" w:rsidRPr="00BB25EB" w:rsidRDefault="00BC47DF" w:rsidP="00BB25EB">
    <w:pPr>
      <w:tabs>
        <w:tab w:val="right" w:pos="9000"/>
      </w:tabs>
      <w:spacing w:before="0" w:after="0"/>
      <w:jc w:val="left"/>
      <w:rPr>
        <w:rFonts w:ascii="Verdana" w:hAnsi="Verdana"/>
        <w:sz w:val="14"/>
        <w:szCs w:val="14"/>
      </w:rPr>
    </w:pPr>
    <w:hyperlink r:id="rId1" w:history="1">
      <w:r w:rsidRPr="00BB25EB">
        <w:rPr>
          <w:rFonts w:ascii="Verdana" w:hAnsi="Verdana"/>
          <w:color w:val="0000FF"/>
          <w:sz w:val="14"/>
          <w:szCs w:val="14"/>
          <w:u w:val="single"/>
        </w:rPr>
        <w:t>Product Page</w:t>
      </w:r>
    </w:hyperlink>
    <w:r w:rsidRPr="00BB25EB">
      <w:rPr>
        <w:rFonts w:ascii="Verdana" w:hAnsi="Verdana"/>
        <w:sz w:val="14"/>
        <w:szCs w:val="14"/>
      </w:rPr>
      <w:tab/>
    </w:r>
  </w:p>
  <w:p w14:paraId="699700E4" w14:textId="77777777" w:rsidR="00BC47DF" w:rsidRPr="00BB25EB" w:rsidRDefault="00BC47DF" w:rsidP="00BB25EB">
    <w:pPr>
      <w:tabs>
        <w:tab w:val="right" w:pos="9000"/>
      </w:tabs>
      <w:spacing w:before="0" w:after="0"/>
      <w:jc w:val="left"/>
      <w:rPr>
        <w:rFonts w:ascii="Verdana" w:hAnsi="Verdana"/>
        <w:sz w:val="14"/>
        <w:szCs w:val="14"/>
      </w:rPr>
    </w:pPr>
    <w:hyperlink r:id="rId2" w:history="1">
      <w:r w:rsidRPr="00BB25EB">
        <w:rPr>
          <w:rFonts w:ascii="Verdana" w:hAnsi="Verdana"/>
          <w:color w:val="0000FF"/>
          <w:sz w:val="14"/>
          <w:szCs w:val="14"/>
          <w:u w:val="single"/>
        </w:rPr>
        <w:t>Document Feedback</w:t>
      </w:r>
    </w:hyperlink>
    <w:r w:rsidRPr="00BB25EB">
      <w:rPr>
        <w:rFonts w:ascii="Verdana" w:hAnsi="Verdana"/>
        <w:sz w:val="14"/>
        <w:szCs w:val="14"/>
      </w:rPr>
      <w:tab/>
      <w:t xml:space="preserve">    Copyright © Future Technology Devices International Limited</w:t>
    </w:r>
  </w:p>
  <w:p w14:paraId="610A11DA" w14:textId="77777777" w:rsidR="00BC47DF" w:rsidRPr="00BB25EB" w:rsidRDefault="00BC47DF" w:rsidP="00BB25EB">
    <w:pPr>
      <w:tabs>
        <w:tab w:val="center" w:pos="4153"/>
        <w:tab w:val="right" w:pos="8306"/>
      </w:tabs>
      <w:rPr>
        <w:b/>
        <w:sz w:val="16"/>
      </w:rPr>
    </w:pPr>
  </w:p>
  <w:p w14:paraId="76E3B8F2" w14:textId="77777777" w:rsidR="00BC47DF" w:rsidRPr="00BB25EB" w:rsidRDefault="00BC47DF" w:rsidP="00BB25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B047E2" w14:textId="77777777" w:rsidR="00BC47DF" w:rsidRPr="00BB25EB" w:rsidRDefault="00BC47DF" w:rsidP="00BB25EB">
    <w:pPr>
      <w:tabs>
        <w:tab w:val="right" w:pos="9638"/>
      </w:tabs>
      <w:jc w:val="center"/>
      <w:rPr>
        <w:rFonts w:ascii="Verdana" w:hAnsi="Verdana"/>
        <w:noProof/>
        <w:sz w:val="18"/>
        <w:szCs w:val="18"/>
      </w:rPr>
    </w:pPr>
    <w:r w:rsidRPr="00BB25EB">
      <w:rPr>
        <w:rFonts w:ascii="Verdana" w:hAnsi="Verdana"/>
        <w:noProof/>
        <w:sz w:val="18"/>
        <w:szCs w:val="18"/>
      </w:rPr>
      <w:t>Use of FTDI devices in life support and/or safety applications is entirely at the user’s risk, and the user agrees to defend, indemnify and hold FTDI harmless from any and all damages, claims, suits or expense resulting from such use.</w:t>
    </w:r>
  </w:p>
  <w:p w14:paraId="69C2893B" w14:textId="77777777" w:rsidR="00BC47DF" w:rsidRPr="00BB25EB" w:rsidRDefault="00BC47DF" w:rsidP="00BB25EB">
    <w:pPr>
      <w:spacing w:line="360" w:lineRule="auto"/>
      <w:jc w:val="center"/>
      <w:rPr>
        <w:b/>
        <w:sz w:val="18"/>
      </w:rPr>
    </w:pPr>
  </w:p>
  <w:p w14:paraId="67179E5B" w14:textId="77777777" w:rsidR="00BC47DF" w:rsidRPr="00BB25EB" w:rsidRDefault="00BC47DF" w:rsidP="00BB25EB">
    <w:pPr>
      <w:jc w:val="center"/>
      <w:rPr>
        <w:rFonts w:ascii="Verdana" w:hAnsi="Verdana"/>
        <w:b/>
      </w:rPr>
    </w:pPr>
    <w:r w:rsidRPr="00BB25EB">
      <w:rPr>
        <w:rFonts w:ascii="Verdana" w:hAnsi="Verdana"/>
        <w:b/>
      </w:rPr>
      <w:t>Future Technology Devices International Limited (FTDI)</w:t>
    </w:r>
  </w:p>
  <w:p w14:paraId="102307EA" w14:textId="77777777" w:rsidR="00BC47DF" w:rsidRPr="00BB25EB" w:rsidRDefault="00BC47DF" w:rsidP="00BB25EB">
    <w:pPr>
      <w:jc w:val="center"/>
      <w:rPr>
        <w:rFonts w:ascii="Verdana" w:hAnsi="Verdana"/>
        <w:b/>
        <w:sz w:val="16"/>
        <w:szCs w:val="16"/>
        <w:lang w:eastAsia="zh-CN"/>
      </w:rPr>
    </w:pPr>
    <w:r w:rsidRPr="00BB25EB">
      <w:rPr>
        <w:rFonts w:ascii="Verdana" w:hAnsi="Verdana"/>
        <w:sz w:val="16"/>
        <w:szCs w:val="16"/>
        <w:lang w:eastAsia="zh-CN"/>
      </w:rPr>
      <w:t>Unit 1</w:t>
    </w:r>
    <w:proofErr w:type="gramStart"/>
    <w:r w:rsidRPr="00BB25EB">
      <w:rPr>
        <w:rFonts w:ascii="Verdana" w:hAnsi="Verdana"/>
        <w:sz w:val="16"/>
        <w:szCs w:val="16"/>
        <w:lang w:eastAsia="zh-CN"/>
      </w:rPr>
      <w:t>,2</w:t>
    </w:r>
    <w:proofErr w:type="gramEnd"/>
    <w:r w:rsidRPr="00BB25EB">
      <w:rPr>
        <w:rFonts w:ascii="Verdana" w:hAnsi="Verdana"/>
        <w:sz w:val="16"/>
        <w:szCs w:val="16"/>
        <w:lang w:eastAsia="zh-CN"/>
      </w:rPr>
      <w:t xml:space="preserve"> Seaward Place, Glasgow G41 1HH, United Kingdom</w:t>
    </w:r>
  </w:p>
  <w:p w14:paraId="2AF36357" w14:textId="77777777" w:rsidR="00BC47DF" w:rsidRPr="00BB25EB" w:rsidRDefault="00BC47DF" w:rsidP="00BB25EB">
    <w:pPr>
      <w:jc w:val="center"/>
      <w:rPr>
        <w:rFonts w:ascii="Verdana" w:hAnsi="Verdana"/>
        <w:b/>
        <w:sz w:val="16"/>
        <w:szCs w:val="16"/>
      </w:rPr>
    </w:pPr>
    <w:r w:rsidRPr="00BB25EB">
      <w:rPr>
        <w:rFonts w:ascii="Verdana" w:hAnsi="Verdana"/>
        <w:sz w:val="16"/>
        <w:szCs w:val="16"/>
      </w:rPr>
      <w:t>Tel.: +44 (0) 141 429 2777    Fax: + 44 (0) 141 429 2758</w:t>
    </w:r>
  </w:p>
  <w:p w14:paraId="5636D772" w14:textId="77777777" w:rsidR="00BC47DF" w:rsidRPr="00BB25EB" w:rsidRDefault="00BC47DF" w:rsidP="00BB25EB">
    <w:pPr>
      <w:jc w:val="center"/>
      <w:rPr>
        <w:rFonts w:ascii="Verdana" w:hAnsi="Verdana"/>
        <w:b/>
        <w:sz w:val="16"/>
        <w:szCs w:val="16"/>
      </w:rPr>
    </w:pPr>
    <w:r w:rsidRPr="00BB25EB">
      <w:rPr>
        <w:rFonts w:ascii="Verdana" w:hAnsi="Verdana"/>
        <w:sz w:val="16"/>
        <w:szCs w:val="16"/>
      </w:rPr>
      <w:t xml:space="preserve">E-Mail (Support): </w:t>
    </w:r>
    <w:hyperlink r:id="rId1" w:history="1">
      <w:r w:rsidRPr="00BB25EB">
        <w:rPr>
          <w:rFonts w:ascii="Verdana" w:hAnsi="Verdana"/>
          <w:color w:val="0000FF"/>
          <w:sz w:val="16"/>
          <w:szCs w:val="16"/>
          <w:u w:val="single"/>
        </w:rPr>
        <w:t>support1@ftdichip.com</w:t>
      </w:r>
    </w:hyperlink>
    <w:r w:rsidRPr="00BB25EB">
      <w:rPr>
        <w:rFonts w:ascii="Verdana" w:hAnsi="Verdana"/>
        <w:sz w:val="16"/>
        <w:szCs w:val="16"/>
      </w:rPr>
      <w:t xml:space="preserve">  Web: </w:t>
    </w:r>
    <w:hyperlink r:id="rId2" w:history="1">
      <w:r w:rsidRPr="00BB25EB">
        <w:rPr>
          <w:rFonts w:ascii="Verdana" w:hAnsi="Verdana"/>
          <w:color w:val="0000FF"/>
          <w:sz w:val="16"/>
          <w:szCs w:val="16"/>
          <w:u w:val="single"/>
        </w:rPr>
        <w:t>http://www.ftdichip.com</w:t>
      </w:r>
    </w:hyperlink>
  </w:p>
  <w:p w14:paraId="10F41E43" w14:textId="77777777" w:rsidR="00BC47DF" w:rsidRPr="00BB25EB" w:rsidRDefault="00BC47DF" w:rsidP="00BB25EB">
    <w:pPr>
      <w:jc w:val="center"/>
      <w:rPr>
        <w:rFonts w:ascii="Verdana" w:hAnsi="Verdana"/>
        <w:b/>
        <w:sz w:val="16"/>
        <w:szCs w:val="16"/>
      </w:rPr>
    </w:pPr>
    <w:r w:rsidRPr="00BB25EB">
      <w:rPr>
        <w:rFonts w:ascii="Verdana" w:hAnsi="Verdana"/>
        <w:sz w:val="16"/>
        <w:szCs w:val="16"/>
      </w:rPr>
      <w:t>Copyright © Future Technology Devices International Limited</w:t>
    </w:r>
  </w:p>
  <w:p w14:paraId="0039AEC2" w14:textId="77777777" w:rsidR="00BC47DF" w:rsidRPr="00BB25EB" w:rsidRDefault="00BC47DF" w:rsidP="00BB25EB">
    <w:pPr>
      <w:tabs>
        <w:tab w:val="center" w:pos="4153"/>
        <w:tab w:val="right" w:pos="8306"/>
      </w:tabs>
      <w:rPr>
        <w:b/>
        <w:sz w:val="16"/>
      </w:rPr>
    </w:pPr>
  </w:p>
  <w:p w14:paraId="3A16100B" w14:textId="77777777" w:rsidR="00BC47DF" w:rsidRDefault="00BC47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3EFF6B" w14:textId="77777777" w:rsidR="00305201" w:rsidRDefault="00305201" w:rsidP="00BB25EB">
      <w:pPr>
        <w:spacing w:before="0" w:after="0"/>
      </w:pPr>
      <w:r>
        <w:separator/>
      </w:r>
    </w:p>
  </w:footnote>
  <w:footnote w:type="continuationSeparator" w:id="0">
    <w:p w14:paraId="5208277F" w14:textId="77777777" w:rsidR="00305201" w:rsidRDefault="00305201" w:rsidP="00BB25E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71DEE5" w14:textId="56569E09" w:rsidR="00BC47DF" w:rsidRPr="00BB25EB" w:rsidRDefault="00BC47DF" w:rsidP="00BB25EB">
    <w:pPr>
      <w:tabs>
        <w:tab w:val="right" w:pos="9000"/>
      </w:tabs>
      <w:spacing w:before="0" w:after="0"/>
      <w:jc w:val="right"/>
      <w:rPr>
        <w:rFonts w:ascii="Verdana" w:hAnsi="Verdana"/>
        <w:sz w:val="16"/>
        <w:szCs w:val="16"/>
      </w:rPr>
    </w:pPr>
    <w:r w:rsidRPr="00BB25EB">
      <w:rPr>
        <w:rFonts w:ascii="Verdana" w:hAnsi="Verdana"/>
        <w:sz w:val="16"/>
        <w:szCs w:val="16"/>
      </w:rPr>
      <w:tab/>
    </w:r>
    <w:r w:rsidRPr="00BB25EB">
      <w:rPr>
        <w:rFonts w:ascii="Verdana" w:hAnsi="Verdana"/>
        <w:noProof/>
        <w:sz w:val="18"/>
        <w:lang w:val="en-SG" w:eastAsia="en-SG"/>
      </w:rPr>
      <w:drawing>
        <wp:anchor distT="0" distB="0" distL="114300" distR="114300" simplePos="0" relativeHeight="251660288" behindDoc="0" locked="0" layoutInCell="1" allowOverlap="1" wp14:anchorId="14ED80AE" wp14:editId="52746514">
          <wp:simplePos x="0" y="0"/>
          <wp:positionH relativeFrom="margin">
            <wp:align>left</wp:align>
          </wp:positionH>
          <wp:positionV relativeFrom="paragraph">
            <wp:posOffset>0</wp:posOffset>
          </wp:positionV>
          <wp:extent cx="1428750" cy="552450"/>
          <wp:effectExtent l="0" t="0" r="0" b="0"/>
          <wp:wrapNone/>
          <wp:docPr id="3" name="Picture 3" descr="FTD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TD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8750" cy="552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B25EB">
      <w:rPr>
        <w:rFonts w:ascii="Verdana" w:hAnsi="Verdana"/>
        <w:sz w:val="16"/>
        <w:szCs w:val="16"/>
      </w:rPr>
      <w:tab/>
    </w:r>
    <w:r w:rsidRPr="00BB25EB">
      <w:rPr>
        <w:rFonts w:ascii="Verdana" w:hAnsi="Verdana"/>
        <w:sz w:val="18"/>
      </w:rPr>
      <w:fldChar w:fldCharType="begin"/>
    </w:r>
    <w:r w:rsidRPr="00BB25EB">
      <w:rPr>
        <w:rFonts w:ascii="Verdana" w:hAnsi="Verdana"/>
        <w:sz w:val="18"/>
      </w:rPr>
      <w:instrText xml:space="preserve"> DOCPROPERTY  Category  \* MERGEFORMAT </w:instrText>
    </w:r>
    <w:r w:rsidRPr="00BB25EB">
      <w:rPr>
        <w:rFonts w:ascii="Verdana" w:hAnsi="Verdana"/>
        <w:sz w:val="16"/>
        <w:szCs w:val="16"/>
      </w:rPr>
      <w:fldChar w:fldCharType="end"/>
    </w:r>
  </w:p>
  <w:p w14:paraId="6580A379" w14:textId="049451D7" w:rsidR="00BC47DF" w:rsidRPr="00BB25EB" w:rsidRDefault="00BC47DF" w:rsidP="00BB25EB">
    <w:pPr>
      <w:tabs>
        <w:tab w:val="right" w:pos="9000"/>
      </w:tabs>
      <w:spacing w:before="0" w:after="0"/>
      <w:jc w:val="right"/>
      <w:rPr>
        <w:rFonts w:ascii="Verdana" w:hAnsi="Verdana"/>
        <w:b/>
        <w:szCs w:val="20"/>
      </w:rPr>
    </w:pPr>
    <w:r w:rsidRPr="00BB25EB">
      <w:rPr>
        <w:rFonts w:ascii="Verdana" w:hAnsi="Verdana"/>
        <w:b/>
        <w:szCs w:val="20"/>
      </w:rPr>
      <w:tab/>
      <w:t>AN_43</w:t>
    </w:r>
    <w:r>
      <w:rPr>
        <w:rFonts w:ascii="Verdana" w:hAnsi="Verdana"/>
        <w:b/>
        <w:szCs w:val="20"/>
      </w:rPr>
      <w:t>7</w:t>
    </w:r>
    <w:r w:rsidRPr="00BB25EB">
      <w:rPr>
        <w:rFonts w:ascii="Verdana" w:hAnsi="Verdana"/>
        <w:b/>
        <w:szCs w:val="20"/>
      </w:rPr>
      <w:t>_FT602_</w:t>
    </w:r>
    <w:r>
      <w:rPr>
        <w:rFonts w:ascii="Verdana" w:hAnsi="Verdana"/>
        <w:b/>
        <w:szCs w:val="20"/>
      </w:rPr>
      <w:t>I</w:t>
    </w:r>
    <w:r w:rsidRPr="00AE6A4F">
      <w:rPr>
        <w:rFonts w:ascii="Verdana" w:hAnsi="Verdana"/>
        <w:b/>
        <w:szCs w:val="20"/>
        <w:vertAlign w:val="superscript"/>
      </w:rPr>
      <w:t>2</w:t>
    </w:r>
    <w:r>
      <w:rPr>
        <w:rFonts w:ascii="Verdana" w:hAnsi="Verdana"/>
        <w:b/>
        <w:szCs w:val="20"/>
      </w:rPr>
      <w:t>C</w:t>
    </w:r>
    <w:r w:rsidRPr="00BB25EB">
      <w:rPr>
        <w:rFonts w:ascii="Verdana" w:hAnsi="Verdana"/>
        <w:b/>
        <w:szCs w:val="20"/>
      </w:rPr>
      <w:t>_</w:t>
    </w:r>
    <w:r>
      <w:rPr>
        <w:rFonts w:ascii="Verdana" w:hAnsi="Verdana"/>
        <w:b/>
        <w:szCs w:val="20"/>
      </w:rPr>
      <w:t>User_Guide</w:t>
    </w:r>
  </w:p>
  <w:p w14:paraId="130C4037" w14:textId="3A9B00C2" w:rsidR="00BC47DF" w:rsidRPr="00BB25EB" w:rsidRDefault="00BC47DF" w:rsidP="00BB25EB">
    <w:pPr>
      <w:tabs>
        <w:tab w:val="right" w:pos="9000"/>
      </w:tabs>
      <w:spacing w:before="0" w:after="0"/>
      <w:jc w:val="right"/>
      <w:rPr>
        <w:rFonts w:ascii="Verdana" w:hAnsi="Verdana"/>
        <w:sz w:val="14"/>
        <w:szCs w:val="14"/>
        <w:lang w:eastAsia="zh-TW"/>
      </w:rPr>
    </w:pPr>
    <w:r w:rsidRPr="00BB25EB">
      <w:rPr>
        <w:rFonts w:ascii="Verdana" w:hAnsi="Verdana"/>
        <w:sz w:val="14"/>
        <w:szCs w:val="14"/>
      </w:rPr>
      <w:tab/>
      <w:t xml:space="preserve">Version </w:t>
    </w:r>
    <w:r>
      <w:rPr>
        <w:rFonts w:ascii="Verdana" w:hAnsi="Verdana"/>
        <w:sz w:val="14"/>
        <w:szCs w:val="14"/>
      </w:rPr>
      <w:t>0.1</w:t>
    </w:r>
  </w:p>
  <w:p w14:paraId="58082DA2" w14:textId="77777777" w:rsidR="00BC47DF" w:rsidRPr="00BB25EB" w:rsidRDefault="00BC47DF" w:rsidP="00BB25EB">
    <w:pPr>
      <w:tabs>
        <w:tab w:val="right" w:pos="9000"/>
      </w:tabs>
      <w:spacing w:before="0" w:after="0"/>
      <w:jc w:val="right"/>
      <w:rPr>
        <w:rFonts w:ascii="Verdana" w:hAnsi="Verdana"/>
        <w:sz w:val="14"/>
        <w:szCs w:val="14"/>
      </w:rPr>
    </w:pPr>
  </w:p>
  <w:p w14:paraId="4CCB8DC5" w14:textId="4F02FCB3" w:rsidR="00BC47DF" w:rsidRPr="00BB25EB" w:rsidRDefault="00BC47DF" w:rsidP="00BB25EB">
    <w:pPr>
      <w:tabs>
        <w:tab w:val="right" w:pos="9000"/>
      </w:tabs>
      <w:spacing w:before="0" w:after="0"/>
      <w:jc w:val="right"/>
      <w:rPr>
        <w:rFonts w:ascii="Verdana" w:hAnsi="Verdana"/>
        <w:sz w:val="14"/>
        <w:szCs w:val="14"/>
      </w:rPr>
    </w:pPr>
    <w:r w:rsidRPr="00BB25EB">
      <w:rPr>
        <w:rFonts w:ascii="Verdana" w:hAnsi="Verdana"/>
        <w:sz w:val="14"/>
        <w:szCs w:val="14"/>
      </w:rPr>
      <w:tab/>
      <w:t xml:space="preserve">Document Reference No.: </w:t>
    </w:r>
    <w:r>
      <w:rPr>
        <w:rFonts w:ascii="Verdana" w:hAnsi="Verdana"/>
        <w:sz w:val="14"/>
        <w:szCs w:val="14"/>
      </w:rPr>
      <w:t>FT_001416</w:t>
    </w:r>
    <w:r w:rsidRPr="00BB25EB">
      <w:rPr>
        <w:rFonts w:ascii="Verdana" w:hAnsi="Verdana"/>
        <w:sz w:val="18"/>
      </w:rPr>
      <w:fldChar w:fldCharType="begin"/>
    </w:r>
    <w:r w:rsidRPr="00BB25EB">
      <w:rPr>
        <w:rFonts w:ascii="Verdana" w:hAnsi="Verdana"/>
        <w:sz w:val="18"/>
      </w:rPr>
      <w:instrText xml:space="preserve"> DOCPROPERTY  "Document #"  \* MERGEFORMAT </w:instrText>
    </w:r>
    <w:r w:rsidRPr="00BB25EB">
      <w:rPr>
        <w:rFonts w:ascii="Verdana" w:hAnsi="Verdana"/>
        <w:sz w:val="18"/>
      </w:rPr>
      <w:fldChar w:fldCharType="end"/>
    </w:r>
    <w:r w:rsidRPr="00BB25EB">
      <w:rPr>
        <w:rFonts w:ascii="Verdana" w:hAnsi="Verdana"/>
        <w:sz w:val="14"/>
        <w:szCs w:val="14"/>
      </w:rPr>
      <w:t xml:space="preserve">    Clearance No.: </w:t>
    </w:r>
  </w:p>
  <w:p w14:paraId="380AAA50" w14:textId="1D3FE3ED" w:rsidR="00BC47DF" w:rsidRPr="00BB25EB" w:rsidRDefault="00BC47DF" w:rsidP="00BB25EB">
    <w:pPr>
      <w:widowControl w:val="0"/>
      <w:tabs>
        <w:tab w:val="center" w:pos="4153"/>
        <w:tab w:val="right" w:pos="8306"/>
      </w:tabs>
      <w:rPr>
        <w:b/>
        <w:sz w:val="16"/>
      </w:rPr>
    </w:pPr>
    <w:r w:rsidRPr="00BB25EB">
      <w:rPr>
        <w:b/>
        <w:noProof/>
        <w:sz w:val="16"/>
        <w:lang w:val="en-SG" w:eastAsia="en-SG"/>
      </w:rPr>
      <mc:AlternateContent>
        <mc:Choice Requires="wps">
          <w:drawing>
            <wp:anchor distT="4294967295" distB="4294967295" distL="114300" distR="114300" simplePos="0" relativeHeight="251659264" behindDoc="0" locked="0" layoutInCell="1" allowOverlap="1" wp14:anchorId="766E59A4" wp14:editId="5575A4CB">
              <wp:simplePos x="0" y="0"/>
              <wp:positionH relativeFrom="column">
                <wp:posOffset>-39370</wp:posOffset>
              </wp:positionH>
              <wp:positionV relativeFrom="paragraph">
                <wp:posOffset>41909</wp:posOffset>
              </wp:positionV>
              <wp:extent cx="6219825" cy="0"/>
              <wp:effectExtent l="0" t="19050" r="28575" b="19050"/>
              <wp:wrapNone/>
              <wp:docPr id="75" name="Straight Arrow Connector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9825" cy="0"/>
                      </a:xfrm>
                      <a:prstGeom prst="straightConnector1">
                        <a:avLst/>
                      </a:prstGeom>
                      <a:noFill/>
                      <a:ln w="28575">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B4012A0" id="_x0000_t32" coordsize="21600,21600" o:spt="32" o:oned="t" path="m,l21600,21600e" filled="f">
              <v:path arrowok="t" fillok="f" o:connecttype="none"/>
              <o:lock v:ext="edit" shapetype="t"/>
            </v:shapetype>
            <v:shape id="Straight Arrow Connector 75" o:spid="_x0000_s1026" type="#_x0000_t32" style="position:absolute;margin-left:-3.1pt;margin-top:3.3pt;width:489.7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" strokeweight="2.25pt"/>
          </w:pict>
        </mc:Fallback>
      </mc:AlternateContent>
    </w:r>
  </w:p>
  <w:p w14:paraId="44B7EF33" w14:textId="77777777" w:rsidR="00BC47DF" w:rsidRDefault="00BC47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77211"/>
    <w:multiLevelType w:val="multilevel"/>
    <w:tmpl w:val="CCAECB5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800" w:hanging="1800"/>
      </w:pPr>
      <w:rPr>
        <w:rFonts w:hint="default"/>
      </w:rPr>
    </w:lvl>
    <w:lvl w:ilvl="5">
      <w:start w:val="1"/>
      <w:numFmt w:val="decimal"/>
      <w:isLgl/>
      <w:lvlText w:val="%1.%2.%3.%4.%5.%6"/>
      <w:lvlJc w:val="left"/>
      <w:pPr>
        <w:ind w:left="2160" w:hanging="216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1">
    <w:nsid w:val="0E101C5F"/>
    <w:multiLevelType w:val="hybridMultilevel"/>
    <w:tmpl w:val="C3367728"/>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nsid w:val="12BF523C"/>
    <w:multiLevelType w:val="multilevel"/>
    <w:tmpl w:val="ECFE8458"/>
    <w:lvl w:ilvl="0">
      <w:start w:val="1"/>
      <w:numFmt w:val="decimal"/>
      <w:lvlText w:val="%1"/>
      <w:lvlJc w:val="left"/>
      <w:pPr>
        <w:ind w:left="360" w:hanging="360"/>
      </w:pPr>
      <w:rPr>
        <w:rFonts w:ascii="Verdana" w:hAnsi="Verdana" w:hint="default"/>
        <w:sz w:val="28"/>
        <w:szCs w:val="28"/>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
    <w:nsid w:val="19DB2642"/>
    <w:multiLevelType w:val="hybridMultilevel"/>
    <w:tmpl w:val="29CCD13A"/>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nsid w:val="27621A2B"/>
    <w:multiLevelType w:val="hybridMultilevel"/>
    <w:tmpl w:val="49861FF0"/>
    <w:lvl w:ilvl="0" w:tplc="48090001">
      <w:start w:val="1"/>
      <w:numFmt w:val="bullet"/>
      <w:lvlText w:val=""/>
      <w:lvlJc w:val="left"/>
      <w:pPr>
        <w:tabs>
          <w:tab w:val="num" w:pos="720"/>
        </w:tabs>
        <w:ind w:left="720" w:hanging="360"/>
      </w:pPr>
      <w:rPr>
        <w:rFonts w:ascii="Symbol" w:hAnsi="Symbol" w:hint="default"/>
      </w:rPr>
    </w:lvl>
    <w:lvl w:ilvl="1" w:tplc="70282544" w:tentative="1">
      <w:start w:val="1"/>
      <w:numFmt w:val="bullet"/>
      <w:lvlText w:val=""/>
      <w:lvlJc w:val="left"/>
      <w:pPr>
        <w:tabs>
          <w:tab w:val="num" w:pos="1440"/>
        </w:tabs>
        <w:ind w:left="1440" w:hanging="360"/>
      </w:pPr>
      <w:rPr>
        <w:rFonts w:ascii="Wingdings" w:hAnsi="Wingdings" w:hint="default"/>
      </w:rPr>
    </w:lvl>
    <w:lvl w:ilvl="2" w:tplc="12C688F4" w:tentative="1">
      <w:start w:val="1"/>
      <w:numFmt w:val="bullet"/>
      <w:lvlText w:val=""/>
      <w:lvlJc w:val="left"/>
      <w:pPr>
        <w:tabs>
          <w:tab w:val="num" w:pos="2160"/>
        </w:tabs>
        <w:ind w:left="2160" w:hanging="360"/>
      </w:pPr>
      <w:rPr>
        <w:rFonts w:ascii="Wingdings" w:hAnsi="Wingdings" w:hint="default"/>
      </w:rPr>
    </w:lvl>
    <w:lvl w:ilvl="3" w:tplc="7D56DF2C" w:tentative="1">
      <w:start w:val="1"/>
      <w:numFmt w:val="bullet"/>
      <w:lvlText w:val=""/>
      <w:lvlJc w:val="left"/>
      <w:pPr>
        <w:tabs>
          <w:tab w:val="num" w:pos="2880"/>
        </w:tabs>
        <w:ind w:left="2880" w:hanging="360"/>
      </w:pPr>
      <w:rPr>
        <w:rFonts w:ascii="Wingdings" w:hAnsi="Wingdings" w:hint="default"/>
      </w:rPr>
    </w:lvl>
    <w:lvl w:ilvl="4" w:tplc="4EA4807E" w:tentative="1">
      <w:start w:val="1"/>
      <w:numFmt w:val="bullet"/>
      <w:lvlText w:val=""/>
      <w:lvlJc w:val="left"/>
      <w:pPr>
        <w:tabs>
          <w:tab w:val="num" w:pos="3600"/>
        </w:tabs>
        <w:ind w:left="3600" w:hanging="360"/>
      </w:pPr>
      <w:rPr>
        <w:rFonts w:ascii="Wingdings" w:hAnsi="Wingdings" w:hint="default"/>
      </w:rPr>
    </w:lvl>
    <w:lvl w:ilvl="5" w:tplc="FE9C3E08" w:tentative="1">
      <w:start w:val="1"/>
      <w:numFmt w:val="bullet"/>
      <w:lvlText w:val=""/>
      <w:lvlJc w:val="left"/>
      <w:pPr>
        <w:tabs>
          <w:tab w:val="num" w:pos="4320"/>
        </w:tabs>
        <w:ind w:left="4320" w:hanging="360"/>
      </w:pPr>
      <w:rPr>
        <w:rFonts w:ascii="Wingdings" w:hAnsi="Wingdings" w:hint="default"/>
      </w:rPr>
    </w:lvl>
    <w:lvl w:ilvl="6" w:tplc="2598A582" w:tentative="1">
      <w:start w:val="1"/>
      <w:numFmt w:val="bullet"/>
      <w:lvlText w:val=""/>
      <w:lvlJc w:val="left"/>
      <w:pPr>
        <w:tabs>
          <w:tab w:val="num" w:pos="5040"/>
        </w:tabs>
        <w:ind w:left="5040" w:hanging="360"/>
      </w:pPr>
      <w:rPr>
        <w:rFonts w:ascii="Wingdings" w:hAnsi="Wingdings" w:hint="default"/>
      </w:rPr>
    </w:lvl>
    <w:lvl w:ilvl="7" w:tplc="1C764F10" w:tentative="1">
      <w:start w:val="1"/>
      <w:numFmt w:val="bullet"/>
      <w:lvlText w:val=""/>
      <w:lvlJc w:val="left"/>
      <w:pPr>
        <w:tabs>
          <w:tab w:val="num" w:pos="5760"/>
        </w:tabs>
        <w:ind w:left="5760" w:hanging="360"/>
      </w:pPr>
      <w:rPr>
        <w:rFonts w:ascii="Wingdings" w:hAnsi="Wingdings" w:hint="default"/>
      </w:rPr>
    </w:lvl>
    <w:lvl w:ilvl="8" w:tplc="AD5C441C" w:tentative="1">
      <w:start w:val="1"/>
      <w:numFmt w:val="bullet"/>
      <w:lvlText w:val=""/>
      <w:lvlJc w:val="left"/>
      <w:pPr>
        <w:tabs>
          <w:tab w:val="num" w:pos="6480"/>
        </w:tabs>
        <w:ind w:left="6480" w:hanging="360"/>
      </w:pPr>
      <w:rPr>
        <w:rFonts w:ascii="Wingdings" w:hAnsi="Wingdings" w:hint="default"/>
      </w:rPr>
    </w:lvl>
  </w:abstractNum>
  <w:abstractNum w:abstractNumId="5">
    <w:nsid w:val="452B35DF"/>
    <w:multiLevelType w:val="hybridMultilevel"/>
    <w:tmpl w:val="EE2E0290"/>
    <w:lvl w:ilvl="0" w:tplc="4809000B">
      <w:start w:val="1"/>
      <w:numFmt w:val="bullet"/>
      <w:lvlText w:val=""/>
      <w:lvlJc w:val="left"/>
      <w:pPr>
        <w:ind w:left="720" w:hanging="360"/>
      </w:pPr>
      <w:rPr>
        <w:rFonts w:ascii="Wingdings" w:hAnsi="Wingdings"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nsid w:val="5F4D5705"/>
    <w:multiLevelType w:val="multilevel"/>
    <w:tmpl w:val="5DFE309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2"/>
  </w:num>
  <w:num w:numId="3">
    <w:abstractNumId w:val="0"/>
  </w:num>
  <w:num w:numId="4">
    <w:abstractNumId w:val="6"/>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3AD"/>
    <w:rsid w:val="000E5D5B"/>
    <w:rsid w:val="00155ED9"/>
    <w:rsid w:val="001F479A"/>
    <w:rsid w:val="002510D0"/>
    <w:rsid w:val="00274F89"/>
    <w:rsid w:val="0028014C"/>
    <w:rsid w:val="002B4717"/>
    <w:rsid w:val="002B6F86"/>
    <w:rsid w:val="00305201"/>
    <w:rsid w:val="00343DDE"/>
    <w:rsid w:val="003B2672"/>
    <w:rsid w:val="003B6BD0"/>
    <w:rsid w:val="003D44FE"/>
    <w:rsid w:val="003D54C7"/>
    <w:rsid w:val="004703A5"/>
    <w:rsid w:val="0049757E"/>
    <w:rsid w:val="00513CE5"/>
    <w:rsid w:val="0054710B"/>
    <w:rsid w:val="00601A79"/>
    <w:rsid w:val="006312D2"/>
    <w:rsid w:val="00670041"/>
    <w:rsid w:val="00677E4C"/>
    <w:rsid w:val="0069711A"/>
    <w:rsid w:val="0069789A"/>
    <w:rsid w:val="00737ADA"/>
    <w:rsid w:val="007A2907"/>
    <w:rsid w:val="007F10A6"/>
    <w:rsid w:val="00883583"/>
    <w:rsid w:val="00893113"/>
    <w:rsid w:val="00927BAA"/>
    <w:rsid w:val="00930C50"/>
    <w:rsid w:val="009356A7"/>
    <w:rsid w:val="00943C8C"/>
    <w:rsid w:val="0094476B"/>
    <w:rsid w:val="00971CD8"/>
    <w:rsid w:val="0099655A"/>
    <w:rsid w:val="009C7B88"/>
    <w:rsid w:val="00A47936"/>
    <w:rsid w:val="00AA3B93"/>
    <w:rsid w:val="00AE6A4F"/>
    <w:rsid w:val="00B01BF4"/>
    <w:rsid w:val="00B2204C"/>
    <w:rsid w:val="00B841B2"/>
    <w:rsid w:val="00BB25EB"/>
    <w:rsid w:val="00BC1C29"/>
    <w:rsid w:val="00BC47DF"/>
    <w:rsid w:val="00BE0A64"/>
    <w:rsid w:val="00BF3F59"/>
    <w:rsid w:val="00C713AD"/>
    <w:rsid w:val="00CB215B"/>
    <w:rsid w:val="00CE21B6"/>
    <w:rsid w:val="00CE60DD"/>
    <w:rsid w:val="00CF5147"/>
    <w:rsid w:val="00D63EFE"/>
    <w:rsid w:val="00D95FAC"/>
    <w:rsid w:val="00E93FA3"/>
    <w:rsid w:val="00E943FB"/>
    <w:rsid w:val="00ED1777"/>
    <w:rsid w:val="00EE79DE"/>
    <w:rsid w:val="00EF205F"/>
    <w:rsid w:val="00F13EC7"/>
    <w:rsid w:val="00F95C20"/>
    <w:rsid w:val="00FB73C4"/>
    <w:rsid w:val="00FC2373"/>
    <w:rsid w:val="00FD5351"/>
    <w:rsid w:val="00FD67EF"/>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38B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able of figures"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3AD"/>
    <w:pPr>
      <w:spacing w:before="120" w:after="120" w:line="240" w:lineRule="auto"/>
      <w:jc w:val="both"/>
    </w:pPr>
    <w:rPr>
      <w:rFonts w:ascii="Arial" w:eastAsia="PMingLiU" w:hAnsi="Arial" w:cs="Arial"/>
      <w:bCs/>
      <w:sz w:val="20"/>
      <w:szCs w:val="24"/>
      <w:lang w:val="en-GB" w:eastAsia="en-GB"/>
    </w:rPr>
  </w:style>
  <w:style w:type="paragraph" w:styleId="Heading1">
    <w:name w:val="heading 1"/>
    <w:next w:val="Normal"/>
    <w:link w:val="Heading1Char"/>
    <w:uiPriority w:val="99"/>
    <w:qFormat/>
    <w:rsid w:val="00C713AD"/>
    <w:pPr>
      <w:keepNext/>
      <w:pageBreakBefore/>
      <w:spacing w:before="120" w:after="120" w:line="360" w:lineRule="auto"/>
      <w:jc w:val="both"/>
      <w:outlineLvl w:val="0"/>
    </w:pPr>
    <w:rPr>
      <w:rFonts w:ascii="Arial" w:eastAsia="PMingLiU" w:hAnsi="Arial" w:cs="Arial"/>
      <w:b/>
      <w:bCs/>
      <w:kern w:val="32"/>
      <w:sz w:val="24"/>
      <w:szCs w:val="32"/>
      <w:lang w:val="en-GB" w:eastAsia="en-GB"/>
    </w:rPr>
  </w:style>
  <w:style w:type="paragraph" w:styleId="Heading2">
    <w:name w:val="heading 2"/>
    <w:next w:val="Normal"/>
    <w:link w:val="Heading2Char"/>
    <w:uiPriority w:val="99"/>
    <w:qFormat/>
    <w:rsid w:val="00C713AD"/>
    <w:pPr>
      <w:spacing w:before="120" w:after="120" w:line="360" w:lineRule="auto"/>
      <w:jc w:val="both"/>
      <w:outlineLvl w:val="1"/>
    </w:pPr>
    <w:rPr>
      <w:rFonts w:ascii="Arial" w:eastAsia="PMingLiU" w:hAnsi="Arial" w:cs="Arial"/>
      <w:b/>
      <w:bCs/>
      <w:iCs/>
      <w:noProof/>
      <w:sz w:val="24"/>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713AD"/>
    <w:rPr>
      <w:rFonts w:ascii="Arial" w:eastAsia="PMingLiU" w:hAnsi="Arial" w:cs="Arial"/>
      <w:b/>
      <w:bCs/>
      <w:kern w:val="32"/>
      <w:sz w:val="24"/>
      <w:szCs w:val="32"/>
      <w:lang w:val="en-GB" w:eastAsia="en-GB"/>
    </w:rPr>
  </w:style>
  <w:style w:type="character" w:customStyle="1" w:styleId="Heading2Char">
    <w:name w:val="Heading 2 Char"/>
    <w:basedOn w:val="DefaultParagraphFont"/>
    <w:link w:val="Heading2"/>
    <w:uiPriority w:val="99"/>
    <w:rsid w:val="00C713AD"/>
    <w:rPr>
      <w:rFonts w:ascii="Arial" w:eastAsia="PMingLiU" w:hAnsi="Arial" w:cs="Arial"/>
      <w:b/>
      <w:bCs/>
      <w:iCs/>
      <w:noProof/>
      <w:sz w:val="24"/>
      <w:szCs w:val="28"/>
      <w:lang w:val="en-GB" w:eastAsia="en-GB"/>
    </w:rPr>
  </w:style>
  <w:style w:type="character" w:styleId="Hyperlink">
    <w:name w:val="Hyperlink"/>
    <w:uiPriority w:val="99"/>
    <w:rsid w:val="00C713AD"/>
    <w:rPr>
      <w:color w:val="0000FF"/>
      <w:u w:val="single"/>
    </w:rPr>
  </w:style>
  <w:style w:type="paragraph" w:styleId="TOC1">
    <w:name w:val="toc 1"/>
    <w:next w:val="Normal"/>
    <w:uiPriority w:val="39"/>
    <w:rsid w:val="00C713AD"/>
    <w:pPr>
      <w:tabs>
        <w:tab w:val="left" w:pos="482"/>
        <w:tab w:val="right" w:leader="dot" w:pos="9628"/>
      </w:tabs>
      <w:spacing w:before="120" w:after="120" w:line="240" w:lineRule="auto"/>
      <w:jc w:val="both"/>
    </w:pPr>
    <w:rPr>
      <w:rFonts w:ascii="Verdana" w:eastAsia="PMingLiU" w:hAnsi="Verdana" w:cs="Times New Roman"/>
      <w:b/>
      <w:sz w:val="28"/>
      <w:szCs w:val="24"/>
      <w:lang w:val="en-GB" w:eastAsia="en-GB"/>
    </w:rPr>
  </w:style>
  <w:style w:type="paragraph" w:styleId="TOC3">
    <w:name w:val="toc 3"/>
    <w:next w:val="Normal"/>
    <w:uiPriority w:val="39"/>
    <w:rsid w:val="00C713AD"/>
    <w:pPr>
      <w:tabs>
        <w:tab w:val="left" w:pos="1440"/>
        <w:tab w:val="right" w:leader="dot" w:pos="9628"/>
      </w:tabs>
      <w:spacing w:before="120" w:after="120" w:line="240" w:lineRule="auto"/>
      <w:ind w:left="482"/>
      <w:jc w:val="both"/>
    </w:pPr>
    <w:rPr>
      <w:rFonts w:ascii="Verdana" w:eastAsia="PMingLiU" w:hAnsi="Verdana" w:cs="Times New Roman"/>
      <w:noProof/>
      <w:sz w:val="20"/>
      <w:szCs w:val="24"/>
      <w:lang w:val="en-GB" w:eastAsia="en-GB"/>
    </w:rPr>
  </w:style>
  <w:style w:type="paragraph" w:styleId="TOC2">
    <w:name w:val="toc 2"/>
    <w:next w:val="Normal"/>
    <w:uiPriority w:val="39"/>
    <w:rsid w:val="00C713AD"/>
    <w:pPr>
      <w:tabs>
        <w:tab w:val="left" w:pos="960"/>
        <w:tab w:val="right" w:leader="dot" w:pos="9628"/>
      </w:tabs>
      <w:spacing w:before="120" w:after="120" w:line="240" w:lineRule="auto"/>
      <w:ind w:left="238"/>
      <w:jc w:val="both"/>
    </w:pPr>
    <w:rPr>
      <w:rFonts w:ascii="Verdana" w:eastAsia="PMingLiU" w:hAnsi="Verdana" w:cs="Times New Roman"/>
      <w:b/>
      <w:sz w:val="24"/>
      <w:szCs w:val="24"/>
      <w:lang w:val="en-GB" w:eastAsia="en-GB"/>
    </w:rPr>
  </w:style>
  <w:style w:type="paragraph" w:styleId="Revision">
    <w:name w:val="Revision"/>
    <w:next w:val="Normal"/>
    <w:autoRedefine/>
    <w:rsid w:val="00C713AD"/>
    <w:pPr>
      <w:pageBreakBefore/>
      <w:widowControl w:val="0"/>
      <w:spacing w:before="120" w:after="120" w:line="240" w:lineRule="auto"/>
      <w:jc w:val="center"/>
    </w:pPr>
    <w:rPr>
      <w:rFonts w:ascii="Arial" w:eastAsia="PMingLiU" w:hAnsi="Arial" w:cs="Arial"/>
      <w:b/>
      <w:bCs/>
      <w:sz w:val="24"/>
      <w:szCs w:val="24"/>
      <w:lang w:val="en-GB" w:eastAsia="en-GB"/>
    </w:rPr>
  </w:style>
  <w:style w:type="paragraph" w:customStyle="1" w:styleId="ClearanceApproval">
    <w:name w:val="Clearance Approval"/>
    <w:rsid w:val="00C713AD"/>
    <w:pPr>
      <w:spacing w:before="120" w:after="120" w:line="240" w:lineRule="auto"/>
      <w:jc w:val="center"/>
    </w:pPr>
    <w:rPr>
      <w:rFonts w:ascii="Arial" w:eastAsia="PMingLiU" w:hAnsi="Arial" w:cs="Arial"/>
      <w:b/>
      <w:bCs/>
      <w:sz w:val="20"/>
      <w:szCs w:val="24"/>
      <w:lang w:val="en-GB" w:eastAsia="en-GB"/>
    </w:rPr>
  </w:style>
  <w:style w:type="paragraph" w:customStyle="1" w:styleId="FrontPage">
    <w:name w:val="Front Page"/>
    <w:next w:val="Normal"/>
    <w:rsid w:val="00C713AD"/>
    <w:pPr>
      <w:widowControl w:val="0"/>
      <w:spacing w:before="120" w:after="120" w:line="360" w:lineRule="auto"/>
      <w:jc w:val="center"/>
    </w:pPr>
    <w:rPr>
      <w:rFonts w:ascii="Arial" w:eastAsia="PMingLiU" w:hAnsi="Arial" w:cs="Arial"/>
      <w:b/>
      <w:bCs/>
      <w:kern w:val="28"/>
      <w:sz w:val="44"/>
      <w:szCs w:val="32"/>
      <w:lang w:val="en-GB" w:eastAsia="en-GB"/>
    </w:rPr>
  </w:style>
  <w:style w:type="paragraph" w:styleId="TOCHeading">
    <w:name w:val="TOC Heading"/>
    <w:basedOn w:val="Heading1"/>
    <w:next w:val="Normal"/>
    <w:uiPriority w:val="39"/>
    <w:unhideWhenUsed/>
    <w:qFormat/>
    <w:rsid w:val="00C713AD"/>
    <w:pPr>
      <w:keepLines/>
      <w:pageBreakBefore w:val="0"/>
      <w:spacing w:before="480" w:line="276" w:lineRule="auto"/>
      <w:outlineLvl w:val="9"/>
    </w:pPr>
    <w:rPr>
      <w:rFonts w:ascii="Cambria" w:eastAsia="MS Gothic" w:hAnsi="Cambria" w:cs="Times New Roman"/>
      <w:color w:val="365F91"/>
      <w:kern w:val="0"/>
      <w:sz w:val="28"/>
      <w:szCs w:val="28"/>
      <w:lang w:val="en-US" w:eastAsia="ja-JP"/>
    </w:rPr>
  </w:style>
  <w:style w:type="character" w:styleId="Strong">
    <w:name w:val="Strong"/>
    <w:uiPriority w:val="22"/>
    <w:qFormat/>
    <w:rsid w:val="00C713AD"/>
    <w:rPr>
      <w:b/>
      <w:bCs/>
    </w:rPr>
  </w:style>
  <w:style w:type="character" w:styleId="CommentReference">
    <w:name w:val="annotation reference"/>
    <w:rsid w:val="00C713AD"/>
    <w:rPr>
      <w:sz w:val="16"/>
      <w:szCs w:val="16"/>
    </w:rPr>
  </w:style>
  <w:style w:type="paragraph" w:styleId="CommentText">
    <w:name w:val="annotation text"/>
    <w:basedOn w:val="Normal"/>
    <w:link w:val="CommentTextChar"/>
    <w:rsid w:val="00C713AD"/>
    <w:rPr>
      <w:szCs w:val="20"/>
    </w:rPr>
  </w:style>
  <w:style w:type="character" w:customStyle="1" w:styleId="CommentTextChar">
    <w:name w:val="Comment Text Char"/>
    <w:basedOn w:val="DefaultParagraphFont"/>
    <w:link w:val="CommentText"/>
    <w:rsid w:val="00C713AD"/>
    <w:rPr>
      <w:rFonts w:ascii="Arial" w:eastAsia="PMingLiU" w:hAnsi="Arial" w:cs="Arial"/>
      <w:bCs/>
      <w:sz w:val="20"/>
      <w:szCs w:val="20"/>
      <w:lang w:val="en-GB" w:eastAsia="en-GB"/>
    </w:rPr>
  </w:style>
  <w:style w:type="paragraph" w:styleId="BalloonText">
    <w:name w:val="Balloon Text"/>
    <w:basedOn w:val="Normal"/>
    <w:link w:val="BalloonTextChar"/>
    <w:uiPriority w:val="99"/>
    <w:semiHidden/>
    <w:unhideWhenUsed/>
    <w:rsid w:val="00C713A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13AD"/>
    <w:rPr>
      <w:rFonts w:ascii="Segoe UI" w:eastAsia="PMingLiU" w:hAnsi="Segoe UI" w:cs="Segoe UI"/>
      <w:bCs/>
      <w:sz w:val="18"/>
      <w:szCs w:val="18"/>
      <w:lang w:val="en-GB" w:eastAsia="en-GB"/>
    </w:rPr>
  </w:style>
  <w:style w:type="paragraph" w:styleId="TableofFigures">
    <w:name w:val="table of figures"/>
    <w:next w:val="Normal"/>
    <w:uiPriority w:val="99"/>
    <w:qFormat/>
    <w:rsid w:val="00C713AD"/>
    <w:pPr>
      <w:spacing w:after="0" w:line="360" w:lineRule="auto"/>
      <w:ind w:left="403" w:hanging="403"/>
    </w:pPr>
    <w:rPr>
      <w:rFonts w:ascii="Verdana" w:eastAsia="PMingLiU" w:hAnsi="Verdana" w:cs="Arial"/>
      <w:sz w:val="18"/>
      <w:szCs w:val="20"/>
      <w:lang w:val="en-GB" w:eastAsia="en-GB"/>
    </w:rPr>
  </w:style>
  <w:style w:type="paragraph" w:customStyle="1" w:styleId="ContactAddress">
    <w:name w:val="ContactAddress"/>
    <w:next w:val="Normal"/>
    <w:rsid w:val="00C713AD"/>
    <w:pPr>
      <w:spacing w:before="120" w:after="120" w:line="240" w:lineRule="auto"/>
      <w:jc w:val="both"/>
    </w:pPr>
    <w:rPr>
      <w:rFonts w:ascii="Arial" w:eastAsia="PMingLiU" w:hAnsi="Arial" w:cs="Arial"/>
      <w:b/>
      <w:bCs/>
      <w:sz w:val="18"/>
      <w:szCs w:val="24"/>
      <w:lang w:val="en-GB" w:eastAsia="en-GB"/>
    </w:rPr>
  </w:style>
  <w:style w:type="character" w:customStyle="1" w:styleId="A1">
    <w:name w:val="A1"/>
    <w:rsid w:val="00C713AD"/>
    <w:rPr>
      <w:color w:val="000000"/>
      <w:sz w:val="16"/>
      <w:szCs w:val="16"/>
    </w:rPr>
  </w:style>
  <w:style w:type="paragraph" w:styleId="ListParagraph">
    <w:name w:val="List Paragraph"/>
    <w:basedOn w:val="Normal"/>
    <w:uiPriority w:val="34"/>
    <w:qFormat/>
    <w:rsid w:val="00670041"/>
    <w:pPr>
      <w:spacing w:after="0"/>
      <w:ind w:left="720"/>
      <w:contextualSpacing/>
      <w:jc w:val="left"/>
    </w:pPr>
    <w:rPr>
      <w:rFonts w:ascii="Verdana" w:eastAsiaTheme="minorEastAsia" w:hAnsi="Verdana" w:cstheme="minorBidi"/>
      <w:bCs w:val="0"/>
      <w:sz w:val="18"/>
      <w:szCs w:val="22"/>
      <w:lang w:val="en-US" w:eastAsia="en-US"/>
    </w:rPr>
  </w:style>
  <w:style w:type="paragraph" w:styleId="Caption">
    <w:name w:val="caption"/>
    <w:basedOn w:val="Normal"/>
    <w:next w:val="Normal"/>
    <w:uiPriority w:val="35"/>
    <w:unhideWhenUsed/>
    <w:qFormat/>
    <w:rsid w:val="00670041"/>
    <w:pPr>
      <w:spacing w:after="200"/>
      <w:jc w:val="center"/>
    </w:pPr>
    <w:rPr>
      <w:rFonts w:ascii="Verdana" w:eastAsiaTheme="minorEastAsia" w:hAnsi="Verdana" w:cstheme="minorBidi"/>
      <w:b/>
      <w:sz w:val="18"/>
      <w:szCs w:val="18"/>
      <w:lang w:val="en-US" w:eastAsia="en-US"/>
    </w:rPr>
  </w:style>
  <w:style w:type="paragraph" w:styleId="Header">
    <w:name w:val="header"/>
    <w:basedOn w:val="Normal"/>
    <w:link w:val="HeaderChar"/>
    <w:uiPriority w:val="99"/>
    <w:unhideWhenUsed/>
    <w:rsid w:val="00BB25EB"/>
    <w:pPr>
      <w:tabs>
        <w:tab w:val="center" w:pos="4513"/>
        <w:tab w:val="right" w:pos="9026"/>
      </w:tabs>
      <w:spacing w:before="0" w:after="0"/>
    </w:pPr>
  </w:style>
  <w:style w:type="character" w:customStyle="1" w:styleId="HeaderChar">
    <w:name w:val="Header Char"/>
    <w:basedOn w:val="DefaultParagraphFont"/>
    <w:link w:val="Header"/>
    <w:uiPriority w:val="99"/>
    <w:rsid w:val="00BB25EB"/>
    <w:rPr>
      <w:rFonts w:ascii="Arial" w:eastAsia="PMingLiU" w:hAnsi="Arial" w:cs="Arial"/>
      <w:bCs/>
      <w:sz w:val="20"/>
      <w:szCs w:val="24"/>
      <w:lang w:val="en-GB" w:eastAsia="en-GB"/>
    </w:rPr>
  </w:style>
  <w:style w:type="paragraph" w:styleId="Footer">
    <w:name w:val="footer"/>
    <w:basedOn w:val="Normal"/>
    <w:link w:val="FooterChar"/>
    <w:uiPriority w:val="99"/>
    <w:unhideWhenUsed/>
    <w:rsid w:val="00BB25EB"/>
    <w:pPr>
      <w:tabs>
        <w:tab w:val="center" w:pos="4513"/>
        <w:tab w:val="right" w:pos="9026"/>
      </w:tabs>
      <w:spacing w:before="0" w:after="0"/>
    </w:pPr>
  </w:style>
  <w:style w:type="character" w:customStyle="1" w:styleId="FooterChar">
    <w:name w:val="Footer Char"/>
    <w:basedOn w:val="DefaultParagraphFont"/>
    <w:link w:val="Footer"/>
    <w:uiPriority w:val="99"/>
    <w:rsid w:val="00BB25EB"/>
    <w:rPr>
      <w:rFonts w:ascii="Arial" w:eastAsia="PMingLiU" w:hAnsi="Arial" w:cs="Arial"/>
      <w:bCs/>
      <w:sz w:val="20"/>
      <w:szCs w:val="24"/>
      <w:lang w:val="en-GB" w:eastAsia="en-GB"/>
    </w:rPr>
  </w:style>
  <w:style w:type="paragraph" w:styleId="CommentSubject">
    <w:name w:val="annotation subject"/>
    <w:basedOn w:val="CommentText"/>
    <w:next w:val="CommentText"/>
    <w:link w:val="CommentSubjectChar"/>
    <w:uiPriority w:val="99"/>
    <w:semiHidden/>
    <w:unhideWhenUsed/>
    <w:rsid w:val="003D54C7"/>
    <w:rPr>
      <w:b/>
    </w:rPr>
  </w:style>
  <w:style w:type="character" w:customStyle="1" w:styleId="CommentSubjectChar">
    <w:name w:val="Comment Subject Char"/>
    <w:basedOn w:val="CommentTextChar"/>
    <w:link w:val="CommentSubject"/>
    <w:uiPriority w:val="99"/>
    <w:semiHidden/>
    <w:rsid w:val="003D54C7"/>
    <w:rPr>
      <w:rFonts w:ascii="Arial" w:eastAsia="PMingLiU" w:hAnsi="Arial" w:cs="Arial"/>
      <w:b/>
      <w:bCs/>
      <w:sz w:val="20"/>
      <w:szCs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able of figures"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3AD"/>
    <w:pPr>
      <w:spacing w:before="120" w:after="120" w:line="240" w:lineRule="auto"/>
      <w:jc w:val="both"/>
    </w:pPr>
    <w:rPr>
      <w:rFonts w:ascii="Arial" w:eastAsia="PMingLiU" w:hAnsi="Arial" w:cs="Arial"/>
      <w:bCs/>
      <w:sz w:val="20"/>
      <w:szCs w:val="24"/>
      <w:lang w:val="en-GB" w:eastAsia="en-GB"/>
    </w:rPr>
  </w:style>
  <w:style w:type="paragraph" w:styleId="Heading1">
    <w:name w:val="heading 1"/>
    <w:next w:val="Normal"/>
    <w:link w:val="Heading1Char"/>
    <w:uiPriority w:val="99"/>
    <w:qFormat/>
    <w:rsid w:val="00C713AD"/>
    <w:pPr>
      <w:keepNext/>
      <w:pageBreakBefore/>
      <w:spacing w:before="120" w:after="120" w:line="360" w:lineRule="auto"/>
      <w:jc w:val="both"/>
      <w:outlineLvl w:val="0"/>
    </w:pPr>
    <w:rPr>
      <w:rFonts w:ascii="Arial" w:eastAsia="PMingLiU" w:hAnsi="Arial" w:cs="Arial"/>
      <w:b/>
      <w:bCs/>
      <w:kern w:val="32"/>
      <w:sz w:val="24"/>
      <w:szCs w:val="32"/>
      <w:lang w:val="en-GB" w:eastAsia="en-GB"/>
    </w:rPr>
  </w:style>
  <w:style w:type="paragraph" w:styleId="Heading2">
    <w:name w:val="heading 2"/>
    <w:next w:val="Normal"/>
    <w:link w:val="Heading2Char"/>
    <w:uiPriority w:val="99"/>
    <w:qFormat/>
    <w:rsid w:val="00C713AD"/>
    <w:pPr>
      <w:spacing w:before="120" w:after="120" w:line="360" w:lineRule="auto"/>
      <w:jc w:val="both"/>
      <w:outlineLvl w:val="1"/>
    </w:pPr>
    <w:rPr>
      <w:rFonts w:ascii="Arial" w:eastAsia="PMingLiU" w:hAnsi="Arial" w:cs="Arial"/>
      <w:b/>
      <w:bCs/>
      <w:iCs/>
      <w:noProof/>
      <w:sz w:val="24"/>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713AD"/>
    <w:rPr>
      <w:rFonts w:ascii="Arial" w:eastAsia="PMingLiU" w:hAnsi="Arial" w:cs="Arial"/>
      <w:b/>
      <w:bCs/>
      <w:kern w:val="32"/>
      <w:sz w:val="24"/>
      <w:szCs w:val="32"/>
      <w:lang w:val="en-GB" w:eastAsia="en-GB"/>
    </w:rPr>
  </w:style>
  <w:style w:type="character" w:customStyle="1" w:styleId="Heading2Char">
    <w:name w:val="Heading 2 Char"/>
    <w:basedOn w:val="DefaultParagraphFont"/>
    <w:link w:val="Heading2"/>
    <w:uiPriority w:val="99"/>
    <w:rsid w:val="00C713AD"/>
    <w:rPr>
      <w:rFonts w:ascii="Arial" w:eastAsia="PMingLiU" w:hAnsi="Arial" w:cs="Arial"/>
      <w:b/>
      <w:bCs/>
      <w:iCs/>
      <w:noProof/>
      <w:sz w:val="24"/>
      <w:szCs w:val="28"/>
      <w:lang w:val="en-GB" w:eastAsia="en-GB"/>
    </w:rPr>
  </w:style>
  <w:style w:type="character" w:styleId="Hyperlink">
    <w:name w:val="Hyperlink"/>
    <w:uiPriority w:val="99"/>
    <w:rsid w:val="00C713AD"/>
    <w:rPr>
      <w:color w:val="0000FF"/>
      <w:u w:val="single"/>
    </w:rPr>
  </w:style>
  <w:style w:type="paragraph" w:styleId="TOC1">
    <w:name w:val="toc 1"/>
    <w:next w:val="Normal"/>
    <w:uiPriority w:val="39"/>
    <w:rsid w:val="00C713AD"/>
    <w:pPr>
      <w:tabs>
        <w:tab w:val="left" w:pos="482"/>
        <w:tab w:val="right" w:leader="dot" w:pos="9628"/>
      </w:tabs>
      <w:spacing w:before="120" w:after="120" w:line="240" w:lineRule="auto"/>
      <w:jc w:val="both"/>
    </w:pPr>
    <w:rPr>
      <w:rFonts w:ascii="Verdana" w:eastAsia="PMingLiU" w:hAnsi="Verdana" w:cs="Times New Roman"/>
      <w:b/>
      <w:sz w:val="28"/>
      <w:szCs w:val="24"/>
      <w:lang w:val="en-GB" w:eastAsia="en-GB"/>
    </w:rPr>
  </w:style>
  <w:style w:type="paragraph" w:styleId="TOC3">
    <w:name w:val="toc 3"/>
    <w:next w:val="Normal"/>
    <w:uiPriority w:val="39"/>
    <w:rsid w:val="00C713AD"/>
    <w:pPr>
      <w:tabs>
        <w:tab w:val="left" w:pos="1440"/>
        <w:tab w:val="right" w:leader="dot" w:pos="9628"/>
      </w:tabs>
      <w:spacing w:before="120" w:after="120" w:line="240" w:lineRule="auto"/>
      <w:ind w:left="482"/>
      <w:jc w:val="both"/>
    </w:pPr>
    <w:rPr>
      <w:rFonts w:ascii="Verdana" w:eastAsia="PMingLiU" w:hAnsi="Verdana" w:cs="Times New Roman"/>
      <w:noProof/>
      <w:sz w:val="20"/>
      <w:szCs w:val="24"/>
      <w:lang w:val="en-GB" w:eastAsia="en-GB"/>
    </w:rPr>
  </w:style>
  <w:style w:type="paragraph" w:styleId="TOC2">
    <w:name w:val="toc 2"/>
    <w:next w:val="Normal"/>
    <w:uiPriority w:val="39"/>
    <w:rsid w:val="00C713AD"/>
    <w:pPr>
      <w:tabs>
        <w:tab w:val="left" w:pos="960"/>
        <w:tab w:val="right" w:leader="dot" w:pos="9628"/>
      </w:tabs>
      <w:spacing w:before="120" w:after="120" w:line="240" w:lineRule="auto"/>
      <w:ind w:left="238"/>
      <w:jc w:val="both"/>
    </w:pPr>
    <w:rPr>
      <w:rFonts w:ascii="Verdana" w:eastAsia="PMingLiU" w:hAnsi="Verdana" w:cs="Times New Roman"/>
      <w:b/>
      <w:sz w:val="24"/>
      <w:szCs w:val="24"/>
      <w:lang w:val="en-GB" w:eastAsia="en-GB"/>
    </w:rPr>
  </w:style>
  <w:style w:type="paragraph" w:styleId="Revision">
    <w:name w:val="Revision"/>
    <w:next w:val="Normal"/>
    <w:autoRedefine/>
    <w:rsid w:val="00C713AD"/>
    <w:pPr>
      <w:pageBreakBefore/>
      <w:widowControl w:val="0"/>
      <w:spacing w:before="120" w:after="120" w:line="240" w:lineRule="auto"/>
      <w:jc w:val="center"/>
    </w:pPr>
    <w:rPr>
      <w:rFonts w:ascii="Arial" w:eastAsia="PMingLiU" w:hAnsi="Arial" w:cs="Arial"/>
      <w:b/>
      <w:bCs/>
      <w:sz w:val="24"/>
      <w:szCs w:val="24"/>
      <w:lang w:val="en-GB" w:eastAsia="en-GB"/>
    </w:rPr>
  </w:style>
  <w:style w:type="paragraph" w:customStyle="1" w:styleId="ClearanceApproval">
    <w:name w:val="Clearance Approval"/>
    <w:rsid w:val="00C713AD"/>
    <w:pPr>
      <w:spacing w:before="120" w:after="120" w:line="240" w:lineRule="auto"/>
      <w:jc w:val="center"/>
    </w:pPr>
    <w:rPr>
      <w:rFonts w:ascii="Arial" w:eastAsia="PMingLiU" w:hAnsi="Arial" w:cs="Arial"/>
      <w:b/>
      <w:bCs/>
      <w:sz w:val="20"/>
      <w:szCs w:val="24"/>
      <w:lang w:val="en-GB" w:eastAsia="en-GB"/>
    </w:rPr>
  </w:style>
  <w:style w:type="paragraph" w:customStyle="1" w:styleId="FrontPage">
    <w:name w:val="Front Page"/>
    <w:next w:val="Normal"/>
    <w:rsid w:val="00C713AD"/>
    <w:pPr>
      <w:widowControl w:val="0"/>
      <w:spacing w:before="120" w:after="120" w:line="360" w:lineRule="auto"/>
      <w:jc w:val="center"/>
    </w:pPr>
    <w:rPr>
      <w:rFonts w:ascii="Arial" w:eastAsia="PMingLiU" w:hAnsi="Arial" w:cs="Arial"/>
      <w:b/>
      <w:bCs/>
      <w:kern w:val="28"/>
      <w:sz w:val="44"/>
      <w:szCs w:val="32"/>
      <w:lang w:val="en-GB" w:eastAsia="en-GB"/>
    </w:rPr>
  </w:style>
  <w:style w:type="paragraph" w:styleId="TOCHeading">
    <w:name w:val="TOC Heading"/>
    <w:basedOn w:val="Heading1"/>
    <w:next w:val="Normal"/>
    <w:uiPriority w:val="39"/>
    <w:unhideWhenUsed/>
    <w:qFormat/>
    <w:rsid w:val="00C713AD"/>
    <w:pPr>
      <w:keepLines/>
      <w:pageBreakBefore w:val="0"/>
      <w:spacing w:before="480" w:line="276" w:lineRule="auto"/>
      <w:outlineLvl w:val="9"/>
    </w:pPr>
    <w:rPr>
      <w:rFonts w:ascii="Cambria" w:eastAsia="MS Gothic" w:hAnsi="Cambria" w:cs="Times New Roman"/>
      <w:color w:val="365F91"/>
      <w:kern w:val="0"/>
      <w:sz w:val="28"/>
      <w:szCs w:val="28"/>
      <w:lang w:val="en-US" w:eastAsia="ja-JP"/>
    </w:rPr>
  </w:style>
  <w:style w:type="character" w:styleId="Strong">
    <w:name w:val="Strong"/>
    <w:uiPriority w:val="22"/>
    <w:qFormat/>
    <w:rsid w:val="00C713AD"/>
    <w:rPr>
      <w:b/>
      <w:bCs/>
    </w:rPr>
  </w:style>
  <w:style w:type="character" w:styleId="CommentReference">
    <w:name w:val="annotation reference"/>
    <w:rsid w:val="00C713AD"/>
    <w:rPr>
      <w:sz w:val="16"/>
      <w:szCs w:val="16"/>
    </w:rPr>
  </w:style>
  <w:style w:type="paragraph" w:styleId="CommentText">
    <w:name w:val="annotation text"/>
    <w:basedOn w:val="Normal"/>
    <w:link w:val="CommentTextChar"/>
    <w:rsid w:val="00C713AD"/>
    <w:rPr>
      <w:szCs w:val="20"/>
    </w:rPr>
  </w:style>
  <w:style w:type="character" w:customStyle="1" w:styleId="CommentTextChar">
    <w:name w:val="Comment Text Char"/>
    <w:basedOn w:val="DefaultParagraphFont"/>
    <w:link w:val="CommentText"/>
    <w:rsid w:val="00C713AD"/>
    <w:rPr>
      <w:rFonts w:ascii="Arial" w:eastAsia="PMingLiU" w:hAnsi="Arial" w:cs="Arial"/>
      <w:bCs/>
      <w:sz w:val="20"/>
      <w:szCs w:val="20"/>
      <w:lang w:val="en-GB" w:eastAsia="en-GB"/>
    </w:rPr>
  </w:style>
  <w:style w:type="paragraph" w:styleId="BalloonText">
    <w:name w:val="Balloon Text"/>
    <w:basedOn w:val="Normal"/>
    <w:link w:val="BalloonTextChar"/>
    <w:uiPriority w:val="99"/>
    <w:semiHidden/>
    <w:unhideWhenUsed/>
    <w:rsid w:val="00C713A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13AD"/>
    <w:rPr>
      <w:rFonts w:ascii="Segoe UI" w:eastAsia="PMingLiU" w:hAnsi="Segoe UI" w:cs="Segoe UI"/>
      <w:bCs/>
      <w:sz w:val="18"/>
      <w:szCs w:val="18"/>
      <w:lang w:val="en-GB" w:eastAsia="en-GB"/>
    </w:rPr>
  </w:style>
  <w:style w:type="paragraph" w:styleId="TableofFigures">
    <w:name w:val="table of figures"/>
    <w:next w:val="Normal"/>
    <w:uiPriority w:val="99"/>
    <w:qFormat/>
    <w:rsid w:val="00C713AD"/>
    <w:pPr>
      <w:spacing w:after="0" w:line="360" w:lineRule="auto"/>
      <w:ind w:left="403" w:hanging="403"/>
    </w:pPr>
    <w:rPr>
      <w:rFonts w:ascii="Verdana" w:eastAsia="PMingLiU" w:hAnsi="Verdana" w:cs="Arial"/>
      <w:sz w:val="18"/>
      <w:szCs w:val="20"/>
      <w:lang w:val="en-GB" w:eastAsia="en-GB"/>
    </w:rPr>
  </w:style>
  <w:style w:type="paragraph" w:customStyle="1" w:styleId="ContactAddress">
    <w:name w:val="ContactAddress"/>
    <w:next w:val="Normal"/>
    <w:rsid w:val="00C713AD"/>
    <w:pPr>
      <w:spacing w:before="120" w:after="120" w:line="240" w:lineRule="auto"/>
      <w:jc w:val="both"/>
    </w:pPr>
    <w:rPr>
      <w:rFonts w:ascii="Arial" w:eastAsia="PMingLiU" w:hAnsi="Arial" w:cs="Arial"/>
      <w:b/>
      <w:bCs/>
      <w:sz w:val="18"/>
      <w:szCs w:val="24"/>
      <w:lang w:val="en-GB" w:eastAsia="en-GB"/>
    </w:rPr>
  </w:style>
  <w:style w:type="character" w:customStyle="1" w:styleId="A1">
    <w:name w:val="A1"/>
    <w:rsid w:val="00C713AD"/>
    <w:rPr>
      <w:color w:val="000000"/>
      <w:sz w:val="16"/>
      <w:szCs w:val="16"/>
    </w:rPr>
  </w:style>
  <w:style w:type="paragraph" w:styleId="ListParagraph">
    <w:name w:val="List Paragraph"/>
    <w:basedOn w:val="Normal"/>
    <w:uiPriority w:val="34"/>
    <w:qFormat/>
    <w:rsid w:val="00670041"/>
    <w:pPr>
      <w:spacing w:after="0"/>
      <w:ind w:left="720"/>
      <w:contextualSpacing/>
      <w:jc w:val="left"/>
    </w:pPr>
    <w:rPr>
      <w:rFonts w:ascii="Verdana" w:eastAsiaTheme="minorEastAsia" w:hAnsi="Verdana" w:cstheme="minorBidi"/>
      <w:bCs w:val="0"/>
      <w:sz w:val="18"/>
      <w:szCs w:val="22"/>
      <w:lang w:val="en-US" w:eastAsia="en-US"/>
    </w:rPr>
  </w:style>
  <w:style w:type="paragraph" w:styleId="Caption">
    <w:name w:val="caption"/>
    <w:basedOn w:val="Normal"/>
    <w:next w:val="Normal"/>
    <w:uiPriority w:val="35"/>
    <w:unhideWhenUsed/>
    <w:qFormat/>
    <w:rsid w:val="00670041"/>
    <w:pPr>
      <w:spacing w:after="200"/>
      <w:jc w:val="center"/>
    </w:pPr>
    <w:rPr>
      <w:rFonts w:ascii="Verdana" w:eastAsiaTheme="minorEastAsia" w:hAnsi="Verdana" w:cstheme="minorBidi"/>
      <w:b/>
      <w:sz w:val="18"/>
      <w:szCs w:val="18"/>
      <w:lang w:val="en-US" w:eastAsia="en-US"/>
    </w:rPr>
  </w:style>
  <w:style w:type="paragraph" w:styleId="Header">
    <w:name w:val="header"/>
    <w:basedOn w:val="Normal"/>
    <w:link w:val="HeaderChar"/>
    <w:uiPriority w:val="99"/>
    <w:unhideWhenUsed/>
    <w:rsid w:val="00BB25EB"/>
    <w:pPr>
      <w:tabs>
        <w:tab w:val="center" w:pos="4513"/>
        <w:tab w:val="right" w:pos="9026"/>
      </w:tabs>
      <w:spacing w:before="0" w:after="0"/>
    </w:pPr>
  </w:style>
  <w:style w:type="character" w:customStyle="1" w:styleId="HeaderChar">
    <w:name w:val="Header Char"/>
    <w:basedOn w:val="DefaultParagraphFont"/>
    <w:link w:val="Header"/>
    <w:uiPriority w:val="99"/>
    <w:rsid w:val="00BB25EB"/>
    <w:rPr>
      <w:rFonts w:ascii="Arial" w:eastAsia="PMingLiU" w:hAnsi="Arial" w:cs="Arial"/>
      <w:bCs/>
      <w:sz w:val="20"/>
      <w:szCs w:val="24"/>
      <w:lang w:val="en-GB" w:eastAsia="en-GB"/>
    </w:rPr>
  </w:style>
  <w:style w:type="paragraph" w:styleId="Footer">
    <w:name w:val="footer"/>
    <w:basedOn w:val="Normal"/>
    <w:link w:val="FooterChar"/>
    <w:uiPriority w:val="99"/>
    <w:unhideWhenUsed/>
    <w:rsid w:val="00BB25EB"/>
    <w:pPr>
      <w:tabs>
        <w:tab w:val="center" w:pos="4513"/>
        <w:tab w:val="right" w:pos="9026"/>
      </w:tabs>
      <w:spacing w:before="0" w:after="0"/>
    </w:pPr>
  </w:style>
  <w:style w:type="character" w:customStyle="1" w:styleId="FooterChar">
    <w:name w:val="Footer Char"/>
    <w:basedOn w:val="DefaultParagraphFont"/>
    <w:link w:val="Footer"/>
    <w:uiPriority w:val="99"/>
    <w:rsid w:val="00BB25EB"/>
    <w:rPr>
      <w:rFonts w:ascii="Arial" w:eastAsia="PMingLiU" w:hAnsi="Arial" w:cs="Arial"/>
      <w:bCs/>
      <w:sz w:val="20"/>
      <w:szCs w:val="24"/>
      <w:lang w:val="en-GB" w:eastAsia="en-GB"/>
    </w:rPr>
  </w:style>
  <w:style w:type="paragraph" w:styleId="CommentSubject">
    <w:name w:val="annotation subject"/>
    <w:basedOn w:val="CommentText"/>
    <w:next w:val="CommentText"/>
    <w:link w:val="CommentSubjectChar"/>
    <w:uiPriority w:val="99"/>
    <w:semiHidden/>
    <w:unhideWhenUsed/>
    <w:rsid w:val="003D54C7"/>
    <w:rPr>
      <w:b/>
    </w:rPr>
  </w:style>
  <w:style w:type="character" w:customStyle="1" w:styleId="CommentSubjectChar">
    <w:name w:val="Comment Subject Char"/>
    <w:basedOn w:val="CommentTextChar"/>
    <w:link w:val="CommentSubject"/>
    <w:uiPriority w:val="99"/>
    <w:semiHidden/>
    <w:rsid w:val="003D54C7"/>
    <w:rPr>
      <w:rFonts w:ascii="Arial" w:eastAsia="PMingLiU" w:hAnsi="Arial" w:cs="Arial"/>
      <w:b/>
      <w:bCs/>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yperlink" Target="mailto:us.sales@ftdichip.com" TargetMode="External"/><Relationship Id="rId26" Type="http://schemas.openxmlformats.org/officeDocument/2006/relationships/hyperlink" Target="mailto:cn.support@ftdichip.com"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admin1@ftdichip.com" TargetMode="External"/><Relationship Id="rId34" Type="http://schemas.openxmlformats.org/officeDocument/2006/relationships/hyperlink" Target="http://www.ftdichip.com/FTProducts.htm"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mailto:sales1@ftdichip.com" TargetMode="External"/><Relationship Id="rId25" Type="http://schemas.openxmlformats.org/officeDocument/2006/relationships/hyperlink" Target="mailto:tw.support1@ftdichip.com" TargetMode="External"/><Relationship Id="rId33" Type="http://schemas.openxmlformats.org/officeDocument/2006/relationships/hyperlink" Target="https://www.altera.com/products/fpga/cyclone-series/cyclone-v/overview.html"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mailto:us.support@ftdichip.com" TargetMode="External"/><Relationship Id="rId29" Type="http://schemas.openxmlformats.org/officeDocument/2006/relationships/hyperlink" Target="http://ftdichip.com" TargetMode="External"/><Relationship Id="rId41"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24" Type="http://schemas.openxmlformats.org/officeDocument/2006/relationships/hyperlink" Target="mailto:cn.sales@ftdichip.com" TargetMode="External"/><Relationship Id="rId32" Type="http://schemas.openxmlformats.org/officeDocument/2006/relationships/hyperlink" Target="http://www.ftdichip.com/Support/Documents/DataSheets/Modules/DS_UMFT602x%20module%20datasheet.pdf"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hyperlink" Target="mailto:tw.sales1@ftdichip.com" TargetMode="External"/><Relationship Id="rId28" Type="http://schemas.openxmlformats.org/officeDocument/2006/relationships/hyperlink" Target="mailto:cn.admin@ftdichip.com" TargetMode="External"/><Relationship Id="rId36"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yperlink" Target="mailto:support1@ftdichip.com" TargetMode="External"/><Relationship Id="rId31" Type="http://schemas.openxmlformats.org/officeDocument/2006/relationships/hyperlink" Target="http://www.ftdichip.com/Support/Documents/DataSheets/ICs/DS_FT600Q-FT601Q%20IC%20Datasheet.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 Id="rId22" Type="http://schemas.openxmlformats.org/officeDocument/2006/relationships/hyperlink" Target="mailto:us.admin@ftdichip.com" TargetMode="External"/><Relationship Id="rId27" Type="http://schemas.openxmlformats.org/officeDocument/2006/relationships/hyperlink" Target="mailto:tw.admin1@ftdichip.com" TargetMode="External"/><Relationship Id="rId30" Type="http://schemas.openxmlformats.org/officeDocument/2006/relationships/hyperlink" Target="http://ftdichip.com" TargetMode="External"/><Relationship Id="rId35" Type="http://schemas.openxmlformats.org/officeDocument/2006/relationships/hyperlink" Target="mailto:docufeedback@ftdichip.com?subject=Document%20Feedback:%20AN_434%20Version%201.1"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docufeedback@ftdichip.com?subject=Document%20Feedback:%20AN_434%20Version%201.1" TargetMode="External"/><Relationship Id="rId1" Type="http://schemas.openxmlformats.org/officeDocument/2006/relationships/hyperlink" Target="http://www.ftdichip.com/FTProducts.htm"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ftdichip.com" TargetMode="External"/><Relationship Id="rId1" Type="http://schemas.openxmlformats.org/officeDocument/2006/relationships/hyperlink" Target="mailto:support1@ftdichi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7EE0B5-4C6F-40E6-B28A-C2911743C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20</Pages>
  <Words>3098</Words>
  <Characters>17660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 Pappan</dc:creator>
  <cp:lastModifiedBy>Bhaskaran Sreedharan</cp:lastModifiedBy>
  <cp:revision>3</cp:revision>
  <dcterms:created xsi:type="dcterms:W3CDTF">2017-11-25T14:48:00Z</dcterms:created>
  <dcterms:modified xsi:type="dcterms:W3CDTF">2017-11-25T15:16:00Z</dcterms:modified>
</cp:coreProperties>
</file>